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9E4" w:rsidRPr="00EF59E4" w:rsidRDefault="00EF59E4" w:rsidP="00EF59E4">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39"/>
          <w:szCs w:val="39"/>
          <w:lang w:eastAsia="ru-RU"/>
        </w:rPr>
      </w:pPr>
      <w:r w:rsidRPr="00EF59E4">
        <w:rPr>
          <w:rFonts w:ascii="Times New Roman" w:eastAsia="Times New Roman" w:hAnsi="Times New Roman" w:cs="Times New Roman"/>
          <w:b/>
          <w:bCs/>
          <w:color w:val="1E2120"/>
          <w:sz w:val="39"/>
          <w:szCs w:val="39"/>
          <w:lang w:eastAsia="ru-RU"/>
        </w:rPr>
        <w:t>Должностная инструкция</w:t>
      </w:r>
      <w:r w:rsidRPr="00EF59E4">
        <w:rPr>
          <w:rFonts w:ascii="Times New Roman" w:eastAsia="Times New Roman" w:hAnsi="Times New Roman" w:cs="Times New Roman"/>
          <w:b/>
          <w:bCs/>
          <w:color w:val="1E2120"/>
          <w:sz w:val="39"/>
          <w:szCs w:val="39"/>
          <w:lang w:eastAsia="ru-RU"/>
        </w:rPr>
        <w:br/>
        <w:t xml:space="preserve">педагога-психолога по </w:t>
      </w:r>
      <w:proofErr w:type="spellStart"/>
      <w:r w:rsidRPr="00EF59E4">
        <w:rPr>
          <w:rFonts w:ascii="Times New Roman" w:eastAsia="Times New Roman" w:hAnsi="Times New Roman" w:cs="Times New Roman"/>
          <w:b/>
          <w:bCs/>
          <w:color w:val="1E2120"/>
          <w:sz w:val="39"/>
          <w:szCs w:val="39"/>
          <w:lang w:eastAsia="ru-RU"/>
        </w:rPr>
        <w:t>профстандарту</w:t>
      </w:r>
      <w:proofErr w:type="spellEnd"/>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 </w:t>
      </w:r>
    </w:p>
    <w:p w:rsidR="00EF59E4" w:rsidRPr="00EF59E4" w:rsidRDefault="00EF59E4" w:rsidP="00EF59E4">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EF59E4">
        <w:rPr>
          <w:rFonts w:ascii="Times New Roman" w:eastAsia="Times New Roman" w:hAnsi="Times New Roman" w:cs="Times New Roman"/>
          <w:b/>
          <w:bCs/>
          <w:color w:val="1E2120"/>
          <w:sz w:val="30"/>
          <w:szCs w:val="30"/>
          <w:lang w:eastAsia="ru-RU"/>
        </w:rPr>
        <w:t>1. Общие положения должностной инструкции</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1.1. Настоящая </w:t>
      </w:r>
      <w:r w:rsidRPr="00EF59E4">
        <w:rPr>
          <w:rFonts w:ascii="inherit" w:eastAsia="Times New Roman" w:hAnsi="inherit" w:cs="Times New Roman"/>
          <w:b/>
          <w:bCs/>
          <w:color w:val="1E2120"/>
          <w:sz w:val="27"/>
          <w:szCs w:val="27"/>
          <w:bdr w:val="none" w:sz="0" w:space="0" w:color="auto" w:frame="1"/>
          <w:lang w:eastAsia="ru-RU"/>
        </w:rPr>
        <w:t>должностная инструкция педагога-психолога школы</w:t>
      </w:r>
      <w:r w:rsidRPr="00EF59E4">
        <w:rPr>
          <w:rFonts w:ascii="Times New Roman" w:eastAsia="Times New Roman" w:hAnsi="Times New Roman" w:cs="Times New Roman"/>
          <w:color w:val="1E2120"/>
          <w:sz w:val="27"/>
          <w:szCs w:val="27"/>
          <w:lang w:eastAsia="ru-RU"/>
        </w:rPr>
        <w:t> разработана на основании </w:t>
      </w:r>
      <w:r w:rsidRPr="00EF59E4">
        <w:rPr>
          <w:rFonts w:ascii="inherit" w:eastAsia="Times New Roman" w:hAnsi="inherit" w:cs="Times New Roman"/>
          <w:b/>
          <w:bCs/>
          <w:color w:val="1E2120"/>
          <w:sz w:val="27"/>
          <w:szCs w:val="27"/>
          <w:bdr w:val="none" w:sz="0" w:space="0" w:color="auto" w:frame="1"/>
          <w:lang w:eastAsia="ru-RU"/>
        </w:rPr>
        <w:t>Профессионального стандарта «Педагог-психолог</w:t>
      </w:r>
      <w:r w:rsidRPr="00EF59E4">
        <w:rPr>
          <w:rFonts w:ascii="Times New Roman" w:eastAsia="Times New Roman" w:hAnsi="Times New Roman" w:cs="Times New Roman"/>
          <w:color w:val="1E2120"/>
          <w:sz w:val="27"/>
          <w:szCs w:val="27"/>
          <w:lang w:eastAsia="ru-RU"/>
        </w:rPr>
        <w:t xml:space="preserve"> (психолог в сфере образования)», утвержденного приказом Министерства труда и социальной защиты РФ от 24 июля 2015г №514н, в соответствии с ФЗ №273 от 29.12.2012г «Об образовании в Российской Федерации» в редакции от 25 июля 2022 года; с учетом требований ФГОС НОО и ООО, утвержденных соответственно Приказами </w:t>
      </w:r>
      <w:proofErr w:type="spellStart"/>
      <w:r w:rsidRPr="00EF59E4">
        <w:rPr>
          <w:rFonts w:ascii="Times New Roman" w:eastAsia="Times New Roman" w:hAnsi="Times New Roman" w:cs="Times New Roman"/>
          <w:color w:val="1E2120"/>
          <w:sz w:val="27"/>
          <w:szCs w:val="27"/>
          <w:lang w:eastAsia="ru-RU"/>
        </w:rPr>
        <w:t>Минпросвещения</w:t>
      </w:r>
      <w:proofErr w:type="spellEnd"/>
      <w:r w:rsidRPr="00EF59E4">
        <w:rPr>
          <w:rFonts w:ascii="Times New Roman" w:eastAsia="Times New Roman" w:hAnsi="Times New Roman" w:cs="Times New Roman"/>
          <w:color w:val="1E2120"/>
          <w:sz w:val="27"/>
          <w:szCs w:val="27"/>
          <w:lang w:eastAsia="ru-RU"/>
        </w:rPr>
        <w:t xml:space="preserve"> России №286 и №287 от 31 мая 2021 года, ФГОС СОО, утвержденного Приказом </w:t>
      </w:r>
      <w:proofErr w:type="spellStart"/>
      <w:r w:rsidRPr="00EF59E4">
        <w:rPr>
          <w:rFonts w:ascii="Times New Roman" w:eastAsia="Times New Roman" w:hAnsi="Times New Roman" w:cs="Times New Roman"/>
          <w:color w:val="1E2120"/>
          <w:sz w:val="27"/>
          <w:szCs w:val="27"/>
          <w:lang w:eastAsia="ru-RU"/>
        </w:rPr>
        <w:t>Минобрнауки</w:t>
      </w:r>
      <w:proofErr w:type="spellEnd"/>
      <w:r w:rsidRPr="00EF59E4">
        <w:rPr>
          <w:rFonts w:ascii="Times New Roman" w:eastAsia="Times New Roman" w:hAnsi="Times New Roman" w:cs="Times New Roman"/>
          <w:color w:val="1E2120"/>
          <w:sz w:val="27"/>
          <w:szCs w:val="27"/>
          <w:lang w:eastAsia="ru-RU"/>
        </w:rPr>
        <w:t xml:space="preserve"> России №413 от 17.05.2012г в редакции от 11.12.2020 года, а также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r w:rsidRPr="00EF59E4">
        <w:rPr>
          <w:rFonts w:ascii="Times New Roman" w:eastAsia="Times New Roman" w:hAnsi="Times New Roman" w:cs="Times New Roman"/>
          <w:color w:val="1E2120"/>
          <w:sz w:val="27"/>
          <w:szCs w:val="27"/>
          <w:lang w:eastAsia="ru-RU"/>
        </w:rPr>
        <w:br/>
        <w:t>1.2. Настоящая </w:t>
      </w:r>
      <w:r w:rsidRPr="00EF59E4">
        <w:rPr>
          <w:rFonts w:ascii="inherit" w:eastAsia="Times New Roman" w:hAnsi="inherit" w:cs="Times New Roman"/>
          <w:i/>
          <w:iCs/>
          <w:color w:val="1E2120"/>
          <w:sz w:val="27"/>
          <w:szCs w:val="27"/>
          <w:bdr w:val="none" w:sz="0" w:space="0" w:color="auto" w:frame="1"/>
          <w:lang w:eastAsia="ru-RU"/>
        </w:rPr>
        <w:t xml:space="preserve">должностная инструкция педагога-психолога в школе по </w:t>
      </w:r>
      <w:proofErr w:type="spellStart"/>
      <w:r w:rsidRPr="00EF59E4">
        <w:rPr>
          <w:rFonts w:ascii="inherit" w:eastAsia="Times New Roman" w:hAnsi="inherit" w:cs="Times New Roman"/>
          <w:i/>
          <w:iCs/>
          <w:color w:val="1E2120"/>
          <w:sz w:val="27"/>
          <w:szCs w:val="27"/>
          <w:bdr w:val="none" w:sz="0" w:space="0" w:color="auto" w:frame="1"/>
          <w:lang w:eastAsia="ru-RU"/>
        </w:rPr>
        <w:t>профстандарту</w:t>
      </w:r>
      <w:proofErr w:type="spellEnd"/>
      <w:r w:rsidRPr="00EF59E4">
        <w:rPr>
          <w:rFonts w:ascii="Times New Roman" w:eastAsia="Times New Roman" w:hAnsi="Times New Roman" w:cs="Times New Roman"/>
          <w:color w:val="1E2120"/>
          <w:sz w:val="27"/>
          <w:szCs w:val="27"/>
          <w:lang w:eastAsia="ru-RU"/>
        </w:rPr>
        <w:t> устанавливает функциональные обязанности, права и ответственность, а также связи по должности работника, занимающего в общеобразовательной организации должность педагога-психолога.</w:t>
      </w:r>
      <w:r w:rsidRPr="00EF59E4">
        <w:rPr>
          <w:rFonts w:ascii="Times New Roman" w:eastAsia="Times New Roman" w:hAnsi="Times New Roman" w:cs="Times New Roman"/>
          <w:color w:val="1E2120"/>
          <w:sz w:val="27"/>
          <w:szCs w:val="27"/>
          <w:lang w:eastAsia="ru-RU"/>
        </w:rPr>
        <w:br/>
        <w:t>1.3. На должность педагога-психолога назначается лицо, имеющее высшее образование по профильным направлениям.</w:t>
      </w:r>
      <w:r w:rsidRPr="00EF59E4">
        <w:rPr>
          <w:rFonts w:ascii="Times New Roman" w:eastAsia="Times New Roman" w:hAnsi="Times New Roman" w:cs="Times New Roman"/>
          <w:color w:val="1E2120"/>
          <w:sz w:val="27"/>
          <w:szCs w:val="27"/>
          <w:lang w:eastAsia="ru-RU"/>
        </w:rPr>
        <w:br/>
        <w:t>1.4. </w:t>
      </w:r>
      <w:ins w:id="0" w:author="Unknown">
        <w:r w:rsidRPr="00EF59E4">
          <w:rPr>
            <w:rFonts w:ascii="Times New Roman" w:eastAsia="Times New Roman" w:hAnsi="Times New Roman" w:cs="Times New Roman"/>
            <w:color w:val="1E2120"/>
            <w:sz w:val="27"/>
            <w:szCs w:val="27"/>
            <w:u w:val="single"/>
            <w:bdr w:val="none" w:sz="0" w:space="0" w:color="auto" w:frame="1"/>
            <w:lang w:eastAsia="ru-RU"/>
          </w:rPr>
          <w:t>К работе педагогом-психологом допускается лицо:</w:t>
        </w:r>
      </w:ins>
    </w:p>
    <w:p w:rsidR="00EF59E4" w:rsidRPr="00EF59E4" w:rsidRDefault="00EF59E4" w:rsidP="00EF59E4">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EF59E4" w:rsidRPr="00EF59E4" w:rsidRDefault="00EF59E4" w:rsidP="00EF59E4">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1.5. Педагог-психолог назначается на должность и освобождается приказом директора общеобразовательной организации.</w:t>
      </w:r>
      <w:r w:rsidRPr="00EF59E4">
        <w:rPr>
          <w:rFonts w:ascii="Times New Roman" w:eastAsia="Times New Roman" w:hAnsi="Times New Roman" w:cs="Times New Roman"/>
          <w:color w:val="1E2120"/>
          <w:sz w:val="27"/>
          <w:szCs w:val="27"/>
          <w:lang w:eastAsia="ru-RU"/>
        </w:rPr>
        <w:br/>
        <w:t>1.6. Находится в подчинении у директора школы, взаимодействует по профессиональной линии с руководителем психологической службы управления образования.</w:t>
      </w:r>
      <w:r w:rsidRPr="00EF59E4">
        <w:rPr>
          <w:rFonts w:ascii="Times New Roman" w:eastAsia="Times New Roman" w:hAnsi="Times New Roman" w:cs="Times New Roman"/>
          <w:color w:val="1E2120"/>
          <w:sz w:val="27"/>
          <w:szCs w:val="27"/>
          <w:lang w:eastAsia="ru-RU"/>
        </w:rPr>
        <w:br/>
        <w:t>1.7. </w:t>
      </w:r>
      <w:ins w:id="1" w:author="Unknown">
        <w:r w:rsidRPr="00EF59E4">
          <w:rPr>
            <w:rFonts w:ascii="Times New Roman" w:eastAsia="Times New Roman" w:hAnsi="Times New Roman" w:cs="Times New Roman"/>
            <w:color w:val="1E2120"/>
            <w:sz w:val="27"/>
            <w:szCs w:val="27"/>
            <w:u w:val="single"/>
            <w:bdr w:val="none" w:sz="0" w:space="0" w:color="auto" w:frame="1"/>
            <w:lang w:eastAsia="ru-RU"/>
          </w:rPr>
          <w:t>В своей профессиональной деятельности педагог-психолог школы руководствуется:</w:t>
        </w:r>
      </w:ins>
    </w:p>
    <w:p w:rsidR="00EF59E4" w:rsidRPr="00EF59E4" w:rsidRDefault="00EF59E4" w:rsidP="00EF59E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lastRenderedPageBreak/>
        <w:t xml:space="preserve">должностной инструкцией по </w:t>
      </w:r>
      <w:proofErr w:type="spellStart"/>
      <w:r w:rsidRPr="00EF59E4">
        <w:rPr>
          <w:rFonts w:ascii="Times New Roman" w:eastAsia="Times New Roman" w:hAnsi="Times New Roman" w:cs="Times New Roman"/>
          <w:color w:val="1E2120"/>
          <w:sz w:val="27"/>
          <w:szCs w:val="27"/>
          <w:lang w:eastAsia="ru-RU"/>
        </w:rPr>
        <w:t>профстандарту</w:t>
      </w:r>
      <w:proofErr w:type="spellEnd"/>
      <w:r w:rsidRPr="00EF59E4">
        <w:rPr>
          <w:rFonts w:ascii="Times New Roman" w:eastAsia="Times New Roman" w:hAnsi="Times New Roman" w:cs="Times New Roman"/>
          <w:color w:val="1E2120"/>
          <w:sz w:val="27"/>
          <w:szCs w:val="27"/>
          <w:lang w:eastAsia="ru-RU"/>
        </w:rPr>
        <w:t>;</w:t>
      </w:r>
    </w:p>
    <w:p w:rsidR="00EF59E4" w:rsidRPr="00EF59E4" w:rsidRDefault="00EF59E4" w:rsidP="00EF59E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Конституцией и законами РФ;</w:t>
      </w:r>
    </w:p>
    <w:p w:rsidR="00EF59E4" w:rsidRPr="00EF59E4" w:rsidRDefault="00EF59E4" w:rsidP="00EF59E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основами педагогики, психологии, физиологии и гигиены, общетеоретическими дисциплинами в объеме, требуемом для решения педагогических, научно-методических и организационно-управленческих задач;</w:t>
      </w:r>
    </w:p>
    <w:p w:rsidR="00EF59E4" w:rsidRPr="00EF59E4" w:rsidRDefault="00EF59E4" w:rsidP="00EF59E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inherit" w:eastAsia="Times New Roman" w:hAnsi="inherit" w:cs="Times New Roman"/>
          <w:i/>
          <w:iCs/>
          <w:color w:val="1E2120"/>
          <w:sz w:val="27"/>
          <w:szCs w:val="27"/>
          <w:bdr w:val="none" w:sz="0" w:space="0" w:color="auto" w:frame="1"/>
          <w:lang w:eastAsia="ru-RU"/>
        </w:rPr>
        <w:t>СП 2.4.3648-20</w:t>
      </w:r>
      <w:r w:rsidRPr="00EF59E4">
        <w:rPr>
          <w:rFonts w:ascii="Times New Roman" w:eastAsia="Times New Roman" w:hAnsi="Times New Roman" w:cs="Times New Roman"/>
          <w:color w:val="1E2120"/>
          <w:sz w:val="27"/>
          <w:szCs w:val="27"/>
          <w:lang w:eastAsia="ru-RU"/>
        </w:rPr>
        <w:t> «Санитарно-эпидемиологические требования к организациям воспитания и обучения, отдыха и оздоровления детей и молодежи»;</w:t>
      </w:r>
    </w:p>
    <w:p w:rsidR="00EF59E4" w:rsidRPr="00EF59E4" w:rsidRDefault="00EF59E4" w:rsidP="00EF59E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inherit" w:eastAsia="Times New Roman" w:hAnsi="inherit" w:cs="Times New Roman"/>
          <w:i/>
          <w:iCs/>
          <w:color w:val="1E2120"/>
          <w:sz w:val="27"/>
          <w:szCs w:val="27"/>
          <w:bdr w:val="none" w:sz="0" w:space="0" w:color="auto" w:frame="1"/>
          <w:lang w:eastAsia="ru-RU"/>
        </w:rPr>
        <w:t>СанПиН 1.2.3685-21</w:t>
      </w:r>
      <w:r w:rsidRPr="00EF59E4">
        <w:rPr>
          <w:rFonts w:ascii="Times New Roman" w:eastAsia="Times New Roman" w:hAnsi="Times New Roman" w:cs="Times New Roman"/>
          <w:color w:val="1E2120"/>
          <w:sz w:val="27"/>
          <w:szCs w:val="27"/>
          <w:lang w:eastAsia="ru-RU"/>
        </w:rPr>
        <w:t> «Гигиенические нормативы и требования к обеспечению безопасности и (или) безвредности для человека факторов среды обитания»</w:t>
      </w:r>
    </w:p>
    <w:p w:rsidR="00EF59E4" w:rsidRPr="00EF59E4" w:rsidRDefault="00EF59E4" w:rsidP="00EF59E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EF59E4" w:rsidRPr="00EF59E4" w:rsidRDefault="00EF59E4" w:rsidP="00EF59E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Уставом и локальными правовыми актами школы (в том числе Правилами внутреннего трудового распорядка, приказами и распоряжениями директора), трудовым договором;</w:t>
      </w:r>
    </w:p>
    <w:p w:rsidR="00EF59E4" w:rsidRPr="00EF59E4" w:rsidRDefault="00EF59E4" w:rsidP="00EF59E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hyperlink r:id="rId5" w:tgtFrame="_blank" w:history="1">
        <w:r w:rsidRPr="00EF59E4">
          <w:rPr>
            <w:rFonts w:ascii="Arial" w:eastAsia="Times New Roman" w:hAnsi="Arial" w:cs="Arial"/>
            <w:color w:val="047EB6"/>
            <w:sz w:val="27"/>
            <w:szCs w:val="27"/>
            <w:u w:val="single"/>
            <w:bdr w:val="none" w:sz="0" w:space="0" w:color="auto" w:frame="1"/>
            <w:lang w:eastAsia="ru-RU"/>
          </w:rPr>
          <w:t>инструкцией по охране труда педагога-психолога школы</w:t>
        </w:r>
      </w:hyperlink>
      <w:r w:rsidRPr="00EF59E4">
        <w:rPr>
          <w:rFonts w:ascii="Times New Roman" w:eastAsia="Times New Roman" w:hAnsi="Times New Roman" w:cs="Times New Roman"/>
          <w:color w:val="1E2120"/>
          <w:sz w:val="27"/>
          <w:szCs w:val="27"/>
          <w:lang w:eastAsia="ru-RU"/>
        </w:rPr>
        <w:t>;</w:t>
      </w:r>
    </w:p>
    <w:p w:rsidR="00EF59E4" w:rsidRPr="00EF59E4" w:rsidRDefault="00EF59E4" w:rsidP="00EF59E4">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требованиями ФГОС и рекомендациями по их применению в общеобразовательной организации.</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1.8. </w:t>
      </w:r>
      <w:ins w:id="2" w:author="Unknown">
        <w:r w:rsidRPr="00EF59E4">
          <w:rPr>
            <w:rFonts w:ascii="Times New Roman" w:eastAsia="Times New Roman" w:hAnsi="Times New Roman" w:cs="Times New Roman"/>
            <w:color w:val="1E2120"/>
            <w:sz w:val="27"/>
            <w:szCs w:val="27"/>
            <w:u w:val="single"/>
            <w:bdr w:val="none" w:sz="0" w:space="0" w:color="auto" w:frame="1"/>
            <w:lang w:eastAsia="ru-RU"/>
          </w:rPr>
          <w:t>Педагог-психолог школы должен знать:</w:t>
        </w:r>
      </w:ins>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методологию психолого-педагогической науки, основы возрастной и педагогической психологии, методы, используемые в педагогике и психологии;</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 xml:space="preserve">методологические основы организации и проведения мониторинга личностных и </w:t>
      </w:r>
      <w:proofErr w:type="spellStart"/>
      <w:r w:rsidRPr="00EF59E4">
        <w:rPr>
          <w:rFonts w:ascii="Times New Roman" w:eastAsia="Times New Roman" w:hAnsi="Times New Roman" w:cs="Times New Roman"/>
          <w:color w:val="1E2120"/>
          <w:sz w:val="27"/>
          <w:szCs w:val="27"/>
          <w:lang w:eastAsia="ru-RU"/>
        </w:rPr>
        <w:t>метапредметных</w:t>
      </w:r>
      <w:proofErr w:type="spellEnd"/>
      <w:r w:rsidRPr="00EF59E4">
        <w:rPr>
          <w:rFonts w:ascii="Times New Roman" w:eastAsia="Times New Roman" w:hAnsi="Times New Roman" w:cs="Times New Roman"/>
          <w:color w:val="1E2120"/>
          <w:sz w:val="27"/>
          <w:szCs w:val="27"/>
          <w:lang w:eastAsia="ru-RU"/>
        </w:rPr>
        <w:t xml:space="preserve"> результатов освоения основной общеобразовательной программы учащимися на всех уровнях общего образования;</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теорию и методы организации психологического исследования;</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методы статистического анализа данных психологического исследования;</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методы верификации результатов исследования;</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методы интерпретации и представления результатов исследования;</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 xml:space="preserve">методологические основы проектирования образовательной среды, основы </w:t>
      </w:r>
      <w:proofErr w:type="spellStart"/>
      <w:r w:rsidRPr="00EF59E4">
        <w:rPr>
          <w:rFonts w:ascii="Times New Roman" w:eastAsia="Times New Roman" w:hAnsi="Times New Roman" w:cs="Times New Roman"/>
          <w:color w:val="1E2120"/>
          <w:sz w:val="27"/>
          <w:szCs w:val="27"/>
          <w:lang w:eastAsia="ru-RU"/>
        </w:rPr>
        <w:t>психодидактики</w:t>
      </w:r>
      <w:proofErr w:type="spellEnd"/>
      <w:r w:rsidRPr="00EF59E4">
        <w:rPr>
          <w:rFonts w:ascii="Times New Roman" w:eastAsia="Times New Roman" w:hAnsi="Times New Roman" w:cs="Times New Roman"/>
          <w:color w:val="1E2120"/>
          <w:sz w:val="27"/>
          <w:szCs w:val="27"/>
          <w:lang w:eastAsia="ru-RU"/>
        </w:rPr>
        <w:t>;</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методы организационно-методического сопровождения основных общеобразовательных программ в общеобразовательном учреждении;</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профессиональную этику;</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международные нормы и договоры в области прав ребенка и образования детей;</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историю и теорию проектирования образовательных систем;</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теории и методы педагогической психологии, историю и теории организации образовательной деятельности;</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методы психолого-педагогической диагностики, используемые в мониторинге оценки качества результатов и содержания образовательной деятельности;</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процедуры и методы интерпретации и представления результатов психолого-педагогического обследования;</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психологические методы оценки параметров образовательной среды, в том числе комфортности и психологической безопасности образовательной среды;</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современные теории и методы консультирования;</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lastRenderedPageBreak/>
        <w:t>приемы организации совместной и индивидуальной деятельности учащихся в соответствии с возрастными нормами их развития;</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этические нормы организации и проведения консультативной работы в общеобразовательном учреждении;</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содержание работы межведомственных организаций (ресурсных центров) для информирования субъектов образовательных отношений о способах получения отраслевой психолого-педагогической, медицинской и социальной помощи;</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современные теории, направления и практики коррекционно-развивающей работы;</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современные техники и приемы коррекционно-развивающей работы в школе, а также психологической помощи;</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закономерности развития различных категорий детей, в том числе с особыми образовательными потребностями;</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стандартные методы и технологии, которые позволяют решать коррекционно-развивающие задачи, в том числе во взаимодействии с другими специалистами (учителями-дефектологами школы, учителями-логопедами);</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закономерности групповой динамики, методы, приемы проведения групповой коррекционно-развивающей работы в школе;</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способы и методы оценки эффективности и совершенствования коррекционно-развивающей работы в общеобразовательном учреждении;</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теорию, методологию психодиагностики, классификацию психодиагностических методов, их возможностей и ограничений, предъявляемых к ним требований;</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методы и технологии, позволяющие решать диагностические и развивающие задачи;</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методы сбора, обработки информации, результатов психологических наблюдений и диагностики;</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методы математической обработки результатов психологической диагностики;</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способы интерпретации и представления результатов психодиагностического обследования;</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психологию личности и социальную психологию малых групп;</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задачи и принципы психологического просвещения в школе с учетом образовательных потребностей и индивидуальных возможностей обучающихся;</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формы и направления, приемы и методы психологического просвещения с учетом образовательных потребностей и индивидуальных возможностей учащихся общеобразовательного учреждения;</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основы педагогики, формы и способы обучения педагогических работников, работающих с различными категориями обучающихся в школе;</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 xml:space="preserve">закономерности и возрастные нормы психического, личностного и индивидуального развития на разных возрастных этапах, способы адаптации и проявления </w:t>
      </w:r>
      <w:proofErr w:type="spellStart"/>
      <w:r w:rsidRPr="00EF59E4">
        <w:rPr>
          <w:rFonts w:ascii="Times New Roman" w:eastAsia="Times New Roman" w:hAnsi="Times New Roman" w:cs="Times New Roman"/>
          <w:color w:val="1E2120"/>
          <w:sz w:val="27"/>
          <w:szCs w:val="27"/>
          <w:lang w:eastAsia="ru-RU"/>
        </w:rPr>
        <w:t>дезадаптивного</w:t>
      </w:r>
      <w:proofErr w:type="spellEnd"/>
      <w:r w:rsidRPr="00EF59E4">
        <w:rPr>
          <w:rFonts w:ascii="Times New Roman" w:eastAsia="Times New Roman" w:hAnsi="Times New Roman" w:cs="Times New Roman"/>
          <w:color w:val="1E2120"/>
          <w:sz w:val="27"/>
          <w:szCs w:val="27"/>
          <w:lang w:eastAsia="ru-RU"/>
        </w:rPr>
        <w:t xml:space="preserve"> поведения детей, подростков и молодежи к условиям общеобразовательных учреждений;</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 xml:space="preserve">признаки и формы </w:t>
      </w:r>
      <w:proofErr w:type="spellStart"/>
      <w:r w:rsidRPr="00EF59E4">
        <w:rPr>
          <w:rFonts w:ascii="Times New Roman" w:eastAsia="Times New Roman" w:hAnsi="Times New Roman" w:cs="Times New Roman"/>
          <w:color w:val="1E2120"/>
          <w:sz w:val="27"/>
          <w:szCs w:val="27"/>
          <w:lang w:eastAsia="ru-RU"/>
        </w:rPr>
        <w:t>дезадаптивных</w:t>
      </w:r>
      <w:proofErr w:type="spellEnd"/>
      <w:r w:rsidRPr="00EF59E4">
        <w:rPr>
          <w:rFonts w:ascii="Times New Roman" w:eastAsia="Times New Roman" w:hAnsi="Times New Roman" w:cs="Times New Roman"/>
          <w:color w:val="1E2120"/>
          <w:sz w:val="27"/>
          <w:szCs w:val="27"/>
          <w:lang w:eastAsia="ru-RU"/>
        </w:rPr>
        <w:t xml:space="preserve"> состояний у детей, подростков и молодежи;</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lastRenderedPageBreak/>
        <w:t>современные теории формирования и поддержания благоприятного социально-психологического климата в коллективе школы, технологии и способы проектирования безопасной и комфортной образовательной среды;</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приемы организации совместной и индивидуальной деятельности школьников в соответствии с возрастными особенностями их развития;</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теории и методы предотвращения "профессионального выгорания" специалистов школы, причины возникновения, методы предупреждения и снятия психологической перегрузки педагогического коллектива общеобразовательного учреждения;</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основы возрастной физиологии и гигиены школьников, обеспечения их безопасности в образовательной деятельности;</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 xml:space="preserve">превентивные методы работы с учащимися "группы риска" (из неблагополучных семей, находящихся в состоянии посттравматического стрессового расстройства, попавших в трудную жизненную ситуацию, склонных к суициду и другим формам </w:t>
      </w:r>
      <w:proofErr w:type="spellStart"/>
      <w:r w:rsidRPr="00EF59E4">
        <w:rPr>
          <w:rFonts w:ascii="Times New Roman" w:eastAsia="Times New Roman" w:hAnsi="Times New Roman" w:cs="Times New Roman"/>
          <w:color w:val="1E2120"/>
          <w:sz w:val="27"/>
          <w:szCs w:val="27"/>
          <w:lang w:eastAsia="ru-RU"/>
        </w:rPr>
        <w:t>аутоагрессии</w:t>
      </w:r>
      <w:proofErr w:type="spellEnd"/>
      <w:r w:rsidRPr="00EF59E4">
        <w:rPr>
          <w:rFonts w:ascii="Times New Roman" w:eastAsia="Times New Roman" w:hAnsi="Times New Roman" w:cs="Times New Roman"/>
          <w:color w:val="1E2120"/>
          <w:sz w:val="27"/>
          <w:szCs w:val="27"/>
          <w:lang w:eastAsia="ru-RU"/>
        </w:rPr>
        <w:t>);</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международные нормы и договоры в области прав ребенка и образования детей;</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Трудовое законодательство Российской федерации, законодательство Российской федерации в сфере образования и прав ребенка;</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нормативные правовые акты, касающиеся организации и осуществления профессиональной деятельности;</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Федеральные государственные образовательные стандарты общего образования;</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формы, методы и способы использования дистанционных образовательных технологий;</w:t>
      </w:r>
    </w:p>
    <w:p w:rsidR="00EF59E4" w:rsidRPr="00EF59E4" w:rsidRDefault="00EF59E4" w:rsidP="00EF59E4">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основы работы с персональным компьютером, электронной почтой, браузерами, текстовым редактором, мультимедийным проектором.</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1.9. </w:t>
      </w:r>
      <w:ins w:id="3" w:author="Unknown">
        <w:r w:rsidRPr="00EF59E4">
          <w:rPr>
            <w:rFonts w:ascii="Times New Roman" w:eastAsia="Times New Roman" w:hAnsi="Times New Roman" w:cs="Times New Roman"/>
            <w:color w:val="1E2120"/>
            <w:sz w:val="27"/>
            <w:szCs w:val="27"/>
            <w:u w:val="single"/>
            <w:bdr w:val="none" w:sz="0" w:space="0" w:color="auto" w:frame="1"/>
            <w:lang w:eastAsia="ru-RU"/>
          </w:rPr>
          <w:t>Педагог-психолог школы должен уметь:</w:t>
        </w:r>
      </w:ins>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использовать качественные и количественные методы психологического обследования;</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обрабатывать и интерпретировать результаты обследований;</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анализировать возможности и ограничения используемых педагогических технологий, методов и средств обучения с учетом возрастного и психофизического развития обучающихся в школе;</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разрабатывать психологические рекомендации по проектированию образовательной среды, обеспечивающей преемственность содержания и форм организации образовательной деятельности по отношению ко всем уровням реализации основных общеобразовательных программ;</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 xml:space="preserve">проводить мониторинг личностных и </w:t>
      </w:r>
      <w:proofErr w:type="spellStart"/>
      <w:r w:rsidRPr="00EF59E4">
        <w:rPr>
          <w:rFonts w:ascii="Times New Roman" w:eastAsia="Times New Roman" w:hAnsi="Times New Roman" w:cs="Times New Roman"/>
          <w:color w:val="1E2120"/>
          <w:sz w:val="27"/>
          <w:szCs w:val="27"/>
          <w:lang w:eastAsia="ru-RU"/>
        </w:rPr>
        <w:t>метапредметных</w:t>
      </w:r>
      <w:proofErr w:type="spellEnd"/>
      <w:r w:rsidRPr="00EF59E4">
        <w:rPr>
          <w:rFonts w:ascii="Times New Roman" w:eastAsia="Times New Roman" w:hAnsi="Times New Roman" w:cs="Times New Roman"/>
          <w:color w:val="1E2120"/>
          <w:sz w:val="27"/>
          <w:szCs w:val="27"/>
          <w:lang w:eastAsia="ru-RU"/>
        </w:rPr>
        <w:t xml:space="preserve"> результатов освоения основной общеобразовательной программы с использованием современных средств информационно-коммуникационных технологий (ИКТ);</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разрабатывать и реализовывать дополнительные образовательные программы, направленные на развитие психолого-педагогической компетентности педагогических и административных работников, родителей (законных представителей) учащихся;</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lastRenderedPageBreak/>
        <w:t>владеть приемами преподавания, организации дискуссий, проведения интерактивных форм занятий в общеобразовательном учреждении;</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разрабатывать индивидуальные учебные планы, анализировать и выбирать оптимальные педагогические технологии обучения и воспитания детей в соответствии с их возрастными и психофизическими особенностями;</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владеть приемами работы с педагогическими работниками школы по организации эффективных учебных взаимодействий с детьми и обучающихся между собой;</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владеть приемами повышения психолого-педагогической компетентности родителей (законных представителей), педагогов и администрации общеобразовательного учреждения;</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разрабатывать совместно с педагогическими работниками школы индивидуальный образовательный маршрут с учетом особенностей и образовательных потребностей конкретного ребенка;</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участвовать в поиске путей совершенствования образовательной деятельности совместно с педагогическим коллективом школы;</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разрабатывать и реализовывать программы психологического сопровождения инновационных процессов в общеобразовательном учреждении, в том числе программы поддержки объединений учащихся и ученического самоуправления;</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владеть методами психологической оценки параметров образовательной среды, в том числе ее безопасности и комфортности, и образовательных технологий;</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владеть приемами работы с педагогическими работниками с целью организации эффективных взаимодействий учащихся и их общения в школе и семье;</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разрабатывать совместно с педагогами и преподавателями школы индивидуальный образовательный маршрут с учетом особенностей и образовательных потребностей конкретного учащегося;</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владеть способами оценки эффективности и совершенствования консультативной деятельности;</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проводить индивидуальные и групповые консультации детей по вопросам обучения, развития, проблемам осознанного и ответственного выбора дальнейшей профессиональной карьеры, самовоспитания, взаимоотношений со взрослыми и сверстниками;</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разрабатывать программы коррекционно-развивающей работы;</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применять стандартные методы и приемы наблюдения за нормальным и отклоняющимся психическим и физиологическим развитием школьников;</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проводить коррекционно-развивающие занятия с детьми;</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оценивать эффективность коррекционно-развивающей работы в соответствии с выделенными критериями;</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подбирать или разрабатывать диагностический инструментарий, адекватный целям исследования;</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планировать и проводить диагностическое обследование с использованием стандартизированного инструментария, включая обработку результатов;</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проводить диагностическую работу по выявлению уровня готовности или адаптации учащихся школы к новым образовательным условиям;</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lastRenderedPageBreak/>
        <w:t xml:space="preserve">выявлять особенности и возможные причины </w:t>
      </w:r>
      <w:proofErr w:type="spellStart"/>
      <w:r w:rsidRPr="00EF59E4">
        <w:rPr>
          <w:rFonts w:ascii="Times New Roman" w:eastAsia="Times New Roman" w:hAnsi="Times New Roman" w:cs="Times New Roman"/>
          <w:color w:val="1E2120"/>
          <w:sz w:val="27"/>
          <w:szCs w:val="27"/>
          <w:lang w:eastAsia="ru-RU"/>
        </w:rPr>
        <w:t>дезадаптации</w:t>
      </w:r>
      <w:proofErr w:type="spellEnd"/>
      <w:r w:rsidRPr="00EF59E4">
        <w:rPr>
          <w:rFonts w:ascii="Times New Roman" w:eastAsia="Times New Roman" w:hAnsi="Times New Roman" w:cs="Times New Roman"/>
          <w:color w:val="1E2120"/>
          <w:sz w:val="27"/>
          <w:szCs w:val="27"/>
          <w:lang w:eastAsia="ru-RU"/>
        </w:rPr>
        <w:t xml:space="preserve"> с целью определения направлений оказания психологической помощи;</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осуществлять социально-психологическую диагностику особенностей и уровня группового развития формальных и неформальных коллективов в школе, диагностику социально-психологического климата;</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диагностировать интеллектуальные, личностные и эмоционально-волевые особенности, препятствующие нормальному протеканию процесса развития, обучения и воспитания и совместно с учителями школы разрабатывать способы их коррекции;</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 xml:space="preserve">проводить мониторинг личностных и </w:t>
      </w:r>
      <w:proofErr w:type="spellStart"/>
      <w:r w:rsidRPr="00EF59E4">
        <w:rPr>
          <w:rFonts w:ascii="Times New Roman" w:eastAsia="Times New Roman" w:hAnsi="Times New Roman" w:cs="Times New Roman"/>
          <w:color w:val="1E2120"/>
          <w:sz w:val="27"/>
          <w:szCs w:val="27"/>
          <w:lang w:eastAsia="ru-RU"/>
        </w:rPr>
        <w:t>метапредметных</w:t>
      </w:r>
      <w:proofErr w:type="spellEnd"/>
      <w:r w:rsidRPr="00EF59E4">
        <w:rPr>
          <w:rFonts w:ascii="Times New Roman" w:eastAsia="Times New Roman" w:hAnsi="Times New Roman" w:cs="Times New Roman"/>
          <w:color w:val="1E2120"/>
          <w:sz w:val="27"/>
          <w:szCs w:val="27"/>
          <w:lang w:eastAsia="ru-RU"/>
        </w:rPr>
        <w:t xml:space="preserve"> образовательных результатов учеников в соответствии с требованиями Федеральных государственных образовательных стандартов (ФГОС) общего образования соответствующего уровня;</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осуществлять диагностику одаренности, структуры способностей;</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владеть способами оценки эффективности и совершенствования диагностической деятельности, составления психологических заключений и портретов личности детей общеобразовательного учреждения;</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осуществлять психологическое просвещение педагогических работников, администрации школы и родителей (законных представителей) по вопросам психического развития детей;</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разрабатывать и реализовывать программы повышения психологической компетентности субъектов образовательных отношений, работающих с различными категориями учащихся;</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применять методы педагогики взрослых для психологического просвещения субъектов образовательных отношений, в том числе с целью повышения их психологической культуры;</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на достаточном уровне владеть навыками преподавания, ведения дискуссий, презентаций;</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планировать и организовывать работу в школе по предупреждению возможного неблагополучия в психическом и личностном развитии школьников, в том числе социально уязвимых и попавших в трудные жизненные ситуации;</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разрабатывать психологические рекомендации по соблюдению в общеобразовательном учреждении психологических условий обучения и воспитания, необходимых для нормального психического развития детей на каждом возрастном этапе;</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вырабатывать рекомендации учителям, воспитателям ГПД, классным руководителям, родителям (законным представителям) и другим работникам школы по оказанию помощи обучающимся в адаптационный, предкризисный и кризисный периоды;</w:t>
      </w:r>
    </w:p>
    <w:p w:rsidR="00EF59E4" w:rsidRPr="00EF59E4" w:rsidRDefault="00EF59E4" w:rsidP="00EF59E4">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проводить мероприятия в школе по формированию у детей навыков общения в разновозрастной среде и в среде сверстников, развитию навыков поведения в виртуальной и поликультурной среде.</w:t>
      </w:r>
    </w:p>
    <w:p w:rsidR="00EF59E4" w:rsidRPr="00EF59E4" w:rsidRDefault="00EF59E4" w:rsidP="00EF59E4">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lastRenderedPageBreak/>
        <w:t xml:space="preserve">1.10. Педагог-психолог школы должен ознакомиться с должностной инструкцией, разработанной с учетом </w:t>
      </w:r>
      <w:proofErr w:type="spellStart"/>
      <w:r w:rsidRPr="00EF59E4">
        <w:rPr>
          <w:rFonts w:ascii="Times New Roman" w:eastAsia="Times New Roman" w:hAnsi="Times New Roman" w:cs="Times New Roman"/>
          <w:color w:val="1E2120"/>
          <w:sz w:val="27"/>
          <w:szCs w:val="27"/>
          <w:lang w:eastAsia="ru-RU"/>
        </w:rPr>
        <w:t>профстандарта</w:t>
      </w:r>
      <w:proofErr w:type="spellEnd"/>
      <w:r w:rsidRPr="00EF59E4">
        <w:rPr>
          <w:rFonts w:ascii="Times New Roman" w:eastAsia="Times New Roman" w:hAnsi="Times New Roman" w:cs="Times New Roman"/>
          <w:color w:val="1E2120"/>
          <w:sz w:val="27"/>
          <w:szCs w:val="27"/>
          <w:lang w:eastAsia="ru-RU"/>
        </w:rPr>
        <w:t>, соблюдать требования Конвенции ООН о правах ребенка, пройти обучение и иметь навыки оказания первой помощи пострадавшим в образовательной организации.</w:t>
      </w:r>
      <w:r w:rsidRPr="00EF59E4">
        <w:rPr>
          <w:rFonts w:ascii="Times New Roman" w:eastAsia="Times New Roman" w:hAnsi="Times New Roman" w:cs="Times New Roman"/>
          <w:color w:val="1E2120"/>
          <w:sz w:val="27"/>
          <w:szCs w:val="27"/>
          <w:lang w:eastAsia="ru-RU"/>
        </w:rPr>
        <w:br/>
        <w:t>1.11. Педагог-психолог должен строго соблюдать требования охраны труда и пожарной безопасности, личной гигиены, знать порядок действий при возникновении пожара или иной чрезвычайной ситуации и эвакуации в общеобразовательном учреждении.</w:t>
      </w:r>
      <w:r w:rsidRPr="00EF59E4">
        <w:rPr>
          <w:rFonts w:ascii="Times New Roman" w:eastAsia="Times New Roman" w:hAnsi="Times New Roman" w:cs="Times New Roman"/>
          <w:color w:val="1E2120"/>
          <w:sz w:val="27"/>
          <w:szCs w:val="27"/>
          <w:lang w:eastAsia="ru-RU"/>
        </w:rPr>
        <w:br/>
        <w:t>1.12. Педагогическим работниками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EF59E4" w:rsidRPr="00EF59E4" w:rsidRDefault="00EF59E4" w:rsidP="00EF59E4">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EF59E4">
        <w:rPr>
          <w:rFonts w:ascii="Times New Roman" w:eastAsia="Times New Roman" w:hAnsi="Times New Roman" w:cs="Times New Roman"/>
          <w:b/>
          <w:bCs/>
          <w:color w:val="1E2120"/>
          <w:sz w:val="30"/>
          <w:szCs w:val="30"/>
          <w:lang w:eastAsia="ru-RU"/>
        </w:rPr>
        <w:t>2. Трудовые функции</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u w:val="single"/>
          <w:bdr w:val="none" w:sz="0" w:space="0" w:color="auto" w:frame="1"/>
          <w:lang w:eastAsia="ru-RU"/>
        </w:rPr>
        <w:t>О</w:t>
      </w:r>
      <w:ins w:id="4" w:author="Unknown">
        <w:r w:rsidRPr="00EF59E4">
          <w:rPr>
            <w:rFonts w:ascii="Times New Roman" w:eastAsia="Times New Roman" w:hAnsi="Times New Roman" w:cs="Times New Roman"/>
            <w:color w:val="1E2120"/>
            <w:sz w:val="27"/>
            <w:szCs w:val="27"/>
            <w:u w:val="single"/>
            <w:bdr w:val="none" w:sz="0" w:space="0" w:color="auto" w:frame="1"/>
            <w:lang w:eastAsia="ru-RU"/>
          </w:rPr>
          <w:t>сновными трудовыми функциями педагога-психолога школы являются:</w:t>
        </w:r>
      </w:ins>
      <w:r w:rsidRPr="00EF59E4">
        <w:rPr>
          <w:rFonts w:ascii="Times New Roman" w:eastAsia="Times New Roman" w:hAnsi="Times New Roman" w:cs="Times New Roman"/>
          <w:color w:val="1E2120"/>
          <w:sz w:val="27"/>
          <w:szCs w:val="27"/>
          <w:lang w:eastAsia="ru-RU"/>
        </w:rPr>
        <w:br/>
        <w:t>2.1. Психолого-педагогическое и методическое сопровождение реализации основных и дополнительных образовательных программ в общеобразовательном учреждении.</w:t>
      </w:r>
      <w:r w:rsidRPr="00EF59E4">
        <w:rPr>
          <w:rFonts w:ascii="Times New Roman" w:eastAsia="Times New Roman" w:hAnsi="Times New Roman" w:cs="Times New Roman"/>
          <w:color w:val="1E2120"/>
          <w:sz w:val="27"/>
          <w:szCs w:val="27"/>
          <w:lang w:eastAsia="ru-RU"/>
        </w:rPr>
        <w:br/>
        <w:t>2.2. Психологическая экспертиза (оценка) комфортности и безопасности образовательной среды в общеобразовательном учреждении.</w:t>
      </w:r>
      <w:r w:rsidRPr="00EF59E4">
        <w:rPr>
          <w:rFonts w:ascii="Times New Roman" w:eastAsia="Times New Roman" w:hAnsi="Times New Roman" w:cs="Times New Roman"/>
          <w:color w:val="1E2120"/>
          <w:sz w:val="27"/>
          <w:szCs w:val="27"/>
          <w:lang w:eastAsia="ru-RU"/>
        </w:rPr>
        <w:br/>
        <w:t>2.3. Психологическое консультирование субъектов образовательных отношений.</w:t>
      </w:r>
      <w:r w:rsidRPr="00EF59E4">
        <w:rPr>
          <w:rFonts w:ascii="Times New Roman" w:eastAsia="Times New Roman" w:hAnsi="Times New Roman" w:cs="Times New Roman"/>
          <w:color w:val="1E2120"/>
          <w:sz w:val="27"/>
          <w:szCs w:val="27"/>
          <w:lang w:eastAsia="ru-RU"/>
        </w:rPr>
        <w:br/>
        <w:t>2.4. Коррекционно-развивающая работа с учащимися, в том числе работа по восстановлению и реабилитации.</w:t>
      </w:r>
      <w:r w:rsidRPr="00EF59E4">
        <w:rPr>
          <w:rFonts w:ascii="Times New Roman" w:eastAsia="Times New Roman" w:hAnsi="Times New Roman" w:cs="Times New Roman"/>
          <w:color w:val="1E2120"/>
          <w:sz w:val="27"/>
          <w:szCs w:val="27"/>
          <w:lang w:eastAsia="ru-RU"/>
        </w:rPr>
        <w:br/>
        <w:t>2.5. Психологическая диагностика школьников.</w:t>
      </w:r>
      <w:r w:rsidRPr="00EF59E4">
        <w:rPr>
          <w:rFonts w:ascii="Times New Roman" w:eastAsia="Times New Roman" w:hAnsi="Times New Roman" w:cs="Times New Roman"/>
          <w:color w:val="1E2120"/>
          <w:sz w:val="27"/>
          <w:szCs w:val="27"/>
          <w:lang w:eastAsia="ru-RU"/>
        </w:rPr>
        <w:br/>
        <w:t>2.6. Психологическое просвещение субъектов образовательных отношений.</w:t>
      </w:r>
      <w:r w:rsidRPr="00EF59E4">
        <w:rPr>
          <w:rFonts w:ascii="Times New Roman" w:eastAsia="Times New Roman" w:hAnsi="Times New Roman" w:cs="Times New Roman"/>
          <w:color w:val="1E2120"/>
          <w:sz w:val="27"/>
          <w:szCs w:val="27"/>
          <w:lang w:eastAsia="ru-RU"/>
        </w:rPr>
        <w:br/>
        <w:t>2.7. Психологическая профилактика.</w:t>
      </w:r>
    </w:p>
    <w:p w:rsidR="00EF59E4" w:rsidRPr="00EF59E4" w:rsidRDefault="00EF59E4" w:rsidP="00EF59E4">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EF59E4">
        <w:rPr>
          <w:rFonts w:ascii="Times New Roman" w:eastAsia="Times New Roman" w:hAnsi="Times New Roman" w:cs="Times New Roman"/>
          <w:b/>
          <w:bCs/>
          <w:color w:val="1E2120"/>
          <w:sz w:val="30"/>
          <w:szCs w:val="30"/>
          <w:lang w:eastAsia="ru-RU"/>
        </w:rPr>
        <w:t>3. Должностные обязанности педагога-психолога</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u w:val="single"/>
          <w:bdr w:val="none" w:sz="0" w:space="0" w:color="auto" w:frame="1"/>
          <w:lang w:eastAsia="ru-RU"/>
        </w:rPr>
        <w:t>П</w:t>
      </w:r>
      <w:ins w:id="5" w:author="Unknown">
        <w:r w:rsidRPr="00EF59E4">
          <w:rPr>
            <w:rFonts w:ascii="Times New Roman" w:eastAsia="Times New Roman" w:hAnsi="Times New Roman" w:cs="Times New Roman"/>
            <w:color w:val="1E2120"/>
            <w:sz w:val="27"/>
            <w:szCs w:val="27"/>
            <w:u w:val="single"/>
            <w:bdr w:val="none" w:sz="0" w:space="0" w:color="auto" w:frame="1"/>
            <w:lang w:eastAsia="ru-RU"/>
          </w:rPr>
          <w:t>едагог-психолог в школе выполняет следующие должностные обязанности:</w:t>
        </w:r>
      </w:ins>
      <w:r w:rsidRPr="00EF59E4">
        <w:rPr>
          <w:rFonts w:ascii="Times New Roman" w:eastAsia="Times New Roman" w:hAnsi="Times New Roman" w:cs="Times New Roman"/>
          <w:color w:val="1E2120"/>
          <w:sz w:val="27"/>
          <w:szCs w:val="27"/>
          <w:lang w:eastAsia="ru-RU"/>
        </w:rPr>
        <w:br/>
        <w:t>3.1. </w:t>
      </w:r>
      <w:ins w:id="6" w:author="Unknown">
        <w:r w:rsidRPr="00EF59E4">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психолого-педагогического и методического сопровождения реализации основных и дополнительных образовательных программ:</w:t>
        </w:r>
      </w:ins>
    </w:p>
    <w:p w:rsidR="00EF59E4" w:rsidRPr="00EF59E4" w:rsidRDefault="00EF59E4" w:rsidP="00EF59E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формирование и реализация планов развивающей работы с детьми с учетом их индивидуально-психологических особенностей;</w:t>
      </w:r>
    </w:p>
    <w:p w:rsidR="00EF59E4" w:rsidRPr="00EF59E4" w:rsidRDefault="00EF59E4" w:rsidP="00EF59E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разработка программ развития универсальных учебных действий, программ воспитания и социализации школьников, коррекционных программ;</w:t>
      </w:r>
    </w:p>
    <w:p w:rsidR="00EF59E4" w:rsidRPr="00EF59E4" w:rsidRDefault="00EF59E4" w:rsidP="00EF59E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lastRenderedPageBreak/>
        <w:t>разработка психологических рекомендаций по формированию и реализации индивидуальных учебных планов для творчески одаренных учащихся школы;</w:t>
      </w:r>
    </w:p>
    <w:p w:rsidR="00EF59E4" w:rsidRPr="00EF59E4" w:rsidRDefault="00EF59E4" w:rsidP="00EF59E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разработка совместно с педагогическим работником индивидуальных учебных планов обучающихся с учетом их психологических особенностей;</w:t>
      </w:r>
    </w:p>
    <w:p w:rsidR="00EF59E4" w:rsidRPr="00EF59E4" w:rsidRDefault="00EF59E4" w:rsidP="00EF59E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 xml:space="preserve">разработка и реализация мониторинга личностной и </w:t>
      </w:r>
      <w:proofErr w:type="spellStart"/>
      <w:r w:rsidRPr="00EF59E4">
        <w:rPr>
          <w:rFonts w:ascii="Times New Roman" w:eastAsia="Times New Roman" w:hAnsi="Times New Roman" w:cs="Times New Roman"/>
          <w:color w:val="1E2120"/>
          <w:sz w:val="27"/>
          <w:szCs w:val="27"/>
          <w:lang w:eastAsia="ru-RU"/>
        </w:rPr>
        <w:t>метапредметной</w:t>
      </w:r>
      <w:proofErr w:type="spellEnd"/>
      <w:r w:rsidRPr="00EF59E4">
        <w:rPr>
          <w:rFonts w:ascii="Times New Roman" w:eastAsia="Times New Roman" w:hAnsi="Times New Roman" w:cs="Times New Roman"/>
          <w:color w:val="1E2120"/>
          <w:sz w:val="27"/>
          <w:szCs w:val="27"/>
          <w:lang w:eastAsia="ru-RU"/>
        </w:rPr>
        <w:t xml:space="preserve"> составляющей результатов освоения основной общеобразовательной программы, установленной Федеральными государственными образовательными стандартами (ФГОС);</w:t>
      </w:r>
    </w:p>
    <w:p w:rsidR="00EF59E4" w:rsidRPr="00EF59E4" w:rsidRDefault="00EF59E4" w:rsidP="00EF59E4">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оформление и ведение документации по данной трудовой функции (планы работы, протоколы, журналы, психологические заключения и отчеты).</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3.2. </w:t>
      </w:r>
      <w:ins w:id="7" w:author="Unknown">
        <w:r w:rsidRPr="00EF59E4">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осуществления психологической экспертизы (оценки) комфортности и безопасности образовательной среды:</w:t>
        </w:r>
      </w:ins>
    </w:p>
    <w:p w:rsidR="00EF59E4" w:rsidRPr="00EF59E4" w:rsidRDefault="00EF59E4" w:rsidP="00EF59E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психологический мониторинг и анализ эффективности использования методов и средств образовательной деятельности;</w:t>
      </w:r>
    </w:p>
    <w:p w:rsidR="00EF59E4" w:rsidRPr="00EF59E4" w:rsidRDefault="00EF59E4" w:rsidP="00EF59E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психологическая экспертиза программ развития общеобразовательного учреждения с целью определения степени безопасности и комфортности образовательной среды;</w:t>
      </w:r>
    </w:p>
    <w:p w:rsidR="00EF59E4" w:rsidRPr="00EF59E4" w:rsidRDefault="00EF59E4" w:rsidP="00EF59E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консультирование педагогических работников школы при выборе образовательных технологий с учетом индивидуально-психологических особенностей и образовательных потребностей обучающихся;</w:t>
      </w:r>
    </w:p>
    <w:p w:rsidR="00EF59E4" w:rsidRPr="00EF59E4" w:rsidRDefault="00EF59E4" w:rsidP="00EF59E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оказание психологической поддержки педагогическим работникам общеобразовательного учреждения в проектной деятельности по совершенствованию образовательной деятельности;</w:t>
      </w:r>
    </w:p>
    <w:p w:rsidR="00EF59E4" w:rsidRPr="00EF59E4" w:rsidRDefault="00EF59E4" w:rsidP="00EF59E4">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ведение профессиональной документации по данной трудовой функции (планы работы, протоколы, журналы, психологические заключения и отчеты).</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3.3. </w:t>
      </w:r>
      <w:ins w:id="8" w:author="Unknown">
        <w:r w:rsidRPr="00EF59E4">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психологического консультирования субъектов образовательных отношений:</w:t>
        </w:r>
      </w:ins>
    </w:p>
    <w:p w:rsidR="00EF59E4" w:rsidRPr="00EF59E4" w:rsidRDefault="00EF59E4" w:rsidP="00EF59E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проведение консультаций с учащимися школы по проблемам самопознания, профессионального самоопределения, личностным проблемам, вопросам взаимоотношений в коллективе и другим вопросам;</w:t>
      </w:r>
    </w:p>
    <w:p w:rsidR="00EF59E4" w:rsidRPr="00EF59E4" w:rsidRDefault="00EF59E4" w:rsidP="00EF59E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консультирование администрации, педагогических работников и других сотрудников общеобразовательного учреждения по проблемам взаимоотношений в трудовом коллективе и другим профессиональным вопросам;</w:t>
      </w:r>
    </w:p>
    <w:p w:rsidR="00EF59E4" w:rsidRPr="00EF59E4" w:rsidRDefault="00EF59E4" w:rsidP="00EF59E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консультирование педагогических работников по вопросам разработки и реализации индивидуальных программ для построения индивидуального образовательного маршрута с учетом особенностей и образовательных потребностей конкретного ребенка;</w:t>
      </w:r>
    </w:p>
    <w:p w:rsidR="00EF59E4" w:rsidRPr="00EF59E4" w:rsidRDefault="00EF59E4" w:rsidP="00EF59E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консультирование родителей (законных представителей) обучающихся по проблемам взаимоотношений с детьми, их развития, профессионального самоопределения и другим вопросам;</w:t>
      </w:r>
    </w:p>
    <w:p w:rsidR="00EF59E4" w:rsidRPr="00EF59E4" w:rsidRDefault="00EF59E4" w:rsidP="00EF59E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консультирование администрации общеобразовательного учреждения, педагогических работников, а также родителей (законных представителей) по психологическим проблемам обучения, воспитания и развития обучающихся;</w:t>
      </w:r>
    </w:p>
    <w:p w:rsidR="00EF59E4" w:rsidRPr="00EF59E4" w:rsidRDefault="00EF59E4" w:rsidP="00EF59E4">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lastRenderedPageBreak/>
        <w:t>ведение профессиональной документации по данной трудовой функции (планы работы, протоколы, журналы, психологические заключения и отчеты).</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3.4. </w:t>
      </w:r>
      <w:ins w:id="9" w:author="Unknown">
        <w:r w:rsidRPr="00EF59E4">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коррекционно-развивающей работы с учащимися, в том числе работы по восстановлению и реабилитации:</w:t>
        </w:r>
      </w:ins>
    </w:p>
    <w:p w:rsidR="00EF59E4" w:rsidRPr="00EF59E4" w:rsidRDefault="00EF59E4" w:rsidP="00EF59E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разработка и реализация планов проведения коррекционно-развивающих занятий для школьников, направленных на развитие интеллектуальной, эмоционально-волевой сферы, познавательных процессов, снятие тревожности, решение проблем в сфере общения, преодоление проблем в общении и поведении;</w:t>
      </w:r>
    </w:p>
    <w:p w:rsidR="00EF59E4" w:rsidRPr="00EF59E4" w:rsidRDefault="00EF59E4" w:rsidP="00EF59E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организация и совместное осуществление педагогами, учителями-дефектологами, учителями-логопедами, социальными педагогами психолого-педагогической коррекции выявленных в психическом развитии обучающихся школы недостатков, нарушений социализации и адаптации;</w:t>
      </w:r>
    </w:p>
    <w:p w:rsidR="00EF59E4" w:rsidRPr="00EF59E4" w:rsidRDefault="00EF59E4" w:rsidP="00EF59E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формирование и реализация планов по созданию образовательной среды для детей с особыми образовательными потребностями, в том числе одаренных учащихся общеобразовательного учреждения;</w:t>
      </w:r>
    </w:p>
    <w:p w:rsidR="00EF59E4" w:rsidRPr="00EF59E4" w:rsidRDefault="00EF59E4" w:rsidP="00EF59E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проектирование в сотрудничестве с учителями индивидуальных образовательных маршрутов для учащихся школы;</w:t>
      </w:r>
    </w:p>
    <w:p w:rsidR="00EF59E4" w:rsidRPr="00EF59E4" w:rsidRDefault="00EF59E4" w:rsidP="00EF59E4">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ведение профессиональной документации по данной трудовой функции (планы работы, протоколы, журналы, психологические заключения и отчеты).</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3.5. </w:t>
      </w:r>
      <w:ins w:id="10" w:author="Unknown">
        <w:r w:rsidRPr="00EF59E4">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психологической диагностики школьников:</w:t>
        </w:r>
      </w:ins>
    </w:p>
    <w:p w:rsidR="00EF59E4" w:rsidRPr="00EF59E4" w:rsidRDefault="00EF59E4" w:rsidP="00EF59E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психологическая диагностика с использованием современных образовательных технологий, включая информационные образовательные ресурсы;</w:t>
      </w:r>
    </w:p>
    <w:p w:rsidR="00EF59E4" w:rsidRPr="00EF59E4" w:rsidRDefault="00EF59E4" w:rsidP="00EF59E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proofErr w:type="spellStart"/>
      <w:r w:rsidRPr="00EF59E4">
        <w:rPr>
          <w:rFonts w:ascii="Times New Roman" w:eastAsia="Times New Roman" w:hAnsi="Times New Roman" w:cs="Times New Roman"/>
          <w:color w:val="1E2120"/>
          <w:sz w:val="27"/>
          <w:szCs w:val="27"/>
          <w:lang w:eastAsia="ru-RU"/>
        </w:rPr>
        <w:t>скрининговые</w:t>
      </w:r>
      <w:proofErr w:type="spellEnd"/>
      <w:r w:rsidRPr="00EF59E4">
        <w:rPr>
          <w:rFonts w:ascii="Times New Roman" w:eastAsia="Times New Roman" w:hAnsi="Times New Roman" w:cs="Times New Roman"/>
          <w:color w:val="1E2120"/>
          <w:sz w:val="27"/>
          <w:szCs w:val="27"/>
          <w:lang w:eastAsia="ru-RU"/>
        </w:rPr>
        <w:t xml:space="preserve"> обследования (мониторинг) с целью анализа динамики психического развития, определение лиц, нуждающихся в психологической помощи;</w:t>
      </w:r>
    </w:p>
    <w:p w:rsidR="00EF59E4" w:rsidRPr="00EF59E4" w:rsidRDefault="00EF59E4" w:rsidP="00EF59E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составление психолого-педагогических заключений по результатам диагностического обследования с целью ориентации педагогических работников, администрации общеобразовательного учреждения и родителей (законных представителей) в проблемах личностного и социального развития детей;</w:t>
      </w:r>
    </w:p>
    <w:p w:rsidR="00EF59E4" w:rsidRPr="00EF59E4" w:rsidRDefault="00EF59E4" w:rsidP="00EF59E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определение степени нарушений в психическом, личностном и социальном развитии учащихся, участие в работе психолого-медико-педагогических комиссий и консилиумов;</w:t>
      </w:r>
    </w:p>
    <w:p w:rsidR="00EF59E4" w:rsidRPr="00EF59E4" w:rsidRDefault="00EF59E4" w:rsidP="00EF59E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изучение интересов, склонностей, способностей школьников, предпосылок одаренности;</w:t>
      </w:r>
    </w:p>
    <w:p w:rsidR="00EF59E4" w:rsidRPr="00EF59E4" w:rsidRDefault="00EF59E4" w:rsidP="00EF59E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осуществление с целью помощи в профориентации комплекса диагностических мероприятий по изучению способностей, склонностей, направленности и мотивации, личностных, характерологических и прочих особенностей в соответствии с Федеральными государственными образовательными стандартами (ФГОС) общего образования соответствующего уровня;</w:t>
      </w:r>
    </w:p>
    <w:p w:rsidR="00EF59E4" w:rsidRPr="00EF59E4" w:rsidRDefault="00EF59E4" w:rsidP="00EF59E4">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ведение профессиональной документации по данной трудовой функции (планы работы, протоколы, журналы, психологические заключения и отчеты).</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3.6. </w:t>
      </w:r>
      <w:ins w:id="11" w:author="Unknown">
        <w:r w:rsidRPr="00EF59E4">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психологического просвещения субъектов образовательных отношений:</w:t>
        </w:r>
      </w:ins>
    </w:p>
    <w:p w:rsidR="00EF59E4" w:rsidRPr="00EF59E4" w:rsidRDefault="00EF59E4" w:rsidP="00EF59E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lastRenderedPageBreak/>
        <w:t>ознакомление педагогических работников и администрации общеобразовательного учреждения с современными исследованиями в области психологии младшего школьного, подросткового, юношеского возраста;</w:t>
      </w:r>
    </w:p>
    <w:p w:rsidR="00EF59E4" w:rsidRPr="00EF59E4" w:rsidRDefault="00EF59E4" w:rsidP="00EF59E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информирование субъектов образовательных отношений о формах и результатах своей профессиональной деятельности;</w:t>
      </w:r>
    </w:p>
    <w:p w:rsidR="00EF59E4" w:rsidRPr="00EF59E4" w:rsidRDefault="00EF59E4" w:rsidP="00EF59E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ознакомление педагогических работников, администрации общеобразовательного учреждения и родителей (законных представителей) с основными условиями психического развития ребенка (в рамках консультирования, педагогических советов);</w:t>
      </w:r>
    </w:p>
    <w:p w:rsidR="00EF59E4" w:rsidRPr="00EF59E4" w:rsidRDefault="00EF59E4" w:rsidP="00EF59E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ознакомление педагогических работников и администрации общеобразовательного учреждения с современными исследованиями в области профилактики социальной адаптации;</w:t>
      </w:r>
    </w:p>
    <w:p w:rsidR="00EF59E4" w:rsidRPr="00EF59E4" w:rsidRDefault="00EF59E4" w:rsidP="00EF59E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просветительская работа с родителями (законными представителями) по принятию особенностей поведения, миропонимания, интересов и склонностей, в том числе одаренности ребенка;</w:t>
      </w:r>
    </w:p>
    <w:p w:rsidR="00EF59E4" w:rsidRPr="00EF59E4" w:rsidRDefault="00EF59E4" w:rsidP="00EF59E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информирование о факторах, препятствующих развитию личности школьников, о мерах по оказанию им различного вида психологической помощи;</w:t>
      </w:r>
    </w:p>
    <w:p w:rsidR="00EF59E4" w:rsidRPr="00EF59E4" w:rsidRDefault="00EF59E4" w:rsidP="00EF59E4">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ведение профессиональной документации по данной трудовой функции (планы работы, протоколы, журналы, психологические заключения и отчеты).</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3.7. </w:t>
      </w:r>
      <w:ins w:id="12" w:author="Unknown">
        <w:r w:rsidRPr="00EF59E4">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психологической профилактики (профессиональной деятельности, направленной на сохранение и укрепление психологического здоровья обучающихся):</w:t>
        </w:r>
      </w:ins>
    </w:p>
    <w:p w:rsidR="00EF59E4" w:rsidRPr="00EF59E4" w:rsidRDefault="00EF59E4" w:rsidP="00EF59E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выявление условий, неблагоприятно влияющих на развитие личности школьников;</w:t>
      </w:r>
    </w:p>
    <w:p w:rsidR="00EF59E4" w:rsidRPr="00EF59E4" w:rsidRDefault="00EF59E4" w:rsidP="00EF59E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разработка психологических рекомендаций по проектированию образовательной среды, комфортной и безопасной для личностного развития ребенка на каждом возрастном этапе, для своевременного предупреждения нарушений в развитии и становлении личности, ее аффективной, интеллектуальной и волевой сфер;</w:t>
      </w:r>
    </w:p>
    <w:p w:rsidR="00EF59E4" w:rsidRPr="00EF59E4" w:rsidRDefault="00EF59E4" w:rsidP="00EF59E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 xml:space="preserve">планирование и реализация совместно с педагогом превентивных мероприятий по профилактике возникновения социальной </w:t>
      </w:r>
      <w:proofErr w:type="spellStart"/>
      <w:r w:rsidRPr="00EF59E4">
        <w:rPr>
          <w:rFonts w:ascii="Times New Roman" w:eastAsia="Times New Roman" w:hAnsi="Times New Roman" w:cs="Times New Roman"/>
          <w:color w:val="1E2120"/>
          <w:sz w:val="27"/>
          <w:szCs w:val="27"/>
          <w:lang w:eastAsia="ru-RU"/>
        </w:rPr>
        <w:t>дезадаптации</w:t>
      </w:r>
      <w:proofErr w:type="spellEnd"/>
      <w:r w:rsidRPr="00EF59E4">
        <w:rPr>
          <w:rFonts w:ascii="Times New Roman" w:eastAsia="Times New Roman" w:hAnsi="Times New Roman" w:cs="Times New Roman"/>
          <w:color w:val="1E2120"/>
          <w:sz w:val="27"/>
          <w:szCs w:val="27"/>
          <w:lang w:eastAsia="ru-RU"/>
        </w:rPr>
        <w:t xml:space="preserve">, </w:t>
      </w:r>
      <w:proofErr w:type="spellStart"/>
      <w:r w:rsidRPr="00EF59E4">
        <w:rPr>
          <w:rFonts w:ascii="Times New Roman" w:eastAsia="Times New Roman" w:hAnsi="Times New Roman" w:cs="Times New Roman"/>
          <w:color w:val="1E2120"/>
          <w:sz w:val="27"/>
          <w:szCs w:val="27"/>
          <w:lang w:eastAsia="ru-RU"/>
        </w:rPr>
        <w:t>аддикций</w:t>
      </w:r>
      <w:proofErr w:type="spellEnd"/>
      <w:r w:rsidRPr="00EF59E4">
        <w:rPr>
          <w:rFonts w:ascii="Times New Roman" w:eastAsia="Times New Roman" w:hAnsi="Times New Roman" w:cs="Times New Roman"/>
          <w:color w:val="1E2120"/>
          <w:sz w:val="27"/>
          <w:szCs w:val="27"/>
          <w:lang w:eastAsia="ru-RU"/>
        </w:rPr>
        <w:t xml:space="preserve"> и девиаций поведения;</w:t>
      </w:r>
    </w:p>
    <w:p w:rsidR="00EF59E4" w:rsidRPr="00EF59E4" w:rsidRDefault="00EF59E4" w:rsidP="00EF59E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разъяснение субъектам образовательных отношений необходимости применения сберегающих здоровье технологий, оценка результатов их применения;</w:t>
      </w:r>
    </w:p>
    <w:p w:rsidR="00EF59E4" w:rsidRPr="00EF59E4" w:rsidRDefault="00EF59E4" w:rsidP="00EF59E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разработка рекомендаций субъектам образовательной деятельности по вопросам психологической готовности и адаптации к новым образовательным условиям (поступление в общеобразовательное учреждение, начало обучения, переход на новый уровень образования, в новое образовательное учреждение);</w:t>
      </w:r>
    </w:p>
    <w:p w:rsidR="00EF59E4" w:rsidRPr="00EF59E4" w:rsidRDefault="00EF59E4" w:rsidP="00EF59E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 xml:space="preserve">разработка рекомендаций для педагогических работников школы по вопросам социальной интеграции и социализации </w:t>
      </w:r>
      <w:proofErr w:type="spellStart"/>
      <w:r w:rsidRPr="00EF59E4">
        <w:rPr>
          <w:rFonts w:ascii="Times New Roman" w:eastAsia="Times New Roman" w:hAnsi="Times New Roman" w:cs="Times New Roman"/>
          <w:color w:val="1E2120"/>
          <w:sz w:val="27"/>
          <w:szCs w:val="27"/>
          <w:lang w:eastAsia="ru-RU"/>
        </w:rPr>
        <w:t>дезадаптивных</w:t>
      </w:r>
      <w:proofErr w:type="spellEnd"/>
      <w:r w:rsidRPr="00EF59E4">
        <w:rPr>
          <w:rFonts w:ascii="Times New Roman" w:eastAsia="Times New Roman" w:hAnsi="Times New Roman" w:cs="Times New Roman"/>
          <w:color w:val="1E2120"/>
          <w:sz w:val="27"/>
          <w:szCs w:val="27"/>
          <w:lang w:eastAsia="ru-RU"/>
        </w:rPr>
        <w:t xml:space="preserve"> учащихся, а также обучающихся с </w:t>
      </w:r>
      <w:proofErr w:type="spellStart"/>
      <w:r w:rsidRPr="00EF59E4">
        <w:rPr>
          <w:rFonts w:ascii="Times New Roman" w:eastAsia="Times New Roman" w:hAnsi="Times New Roman" w:cs="Times New Roman"/>
          <w:color w:val="1E2120"/>
          <w:sz w:val="27"/>
          <w:szCs w:val="27"/>
          <w:lang w:eastAsia="ru-RU"/>
        </w:rPr>
        <w:t>девиантными</w:t>
      </w:r>
      <w:proofErr w:type="spellEnd"/>
      <w:r w:rsidRPr="00EF59E4">
        <w:rPr>
          <w:rFonts w:ascii="Times New Roman" w:eastAsia="Times New Roman" w:hAnsi="Times New Roman" w:cs="Times New Roman"/>
          <w:color w:val="1E2120"/>
          <w:sz w:val="27"/>
          <w:szCs w:val="27"/>
          <w:lang w:eastAsia="ru-RU"/>
        </w:rPr>
        <w:t xml:space="preserve"> и </w:t>
      </w:r>
      <w:proofErr w:type="spellStart"/>
      <w:r w:rsidRPr="00EF59E4">
        <w:rPr>
          <w:rFonts w:ascii="Times New Roman" w:eastAsia="Times New Roman" w:hAnsi="Times New Roman" w:cs="Times New Roman"/>
          <w:color w:val="1E2120"/>
          <w:sz w:val="27"/>
          <w:szCs w:val="27"/>
          <w:lang w:eastAsia="ru-RU"/>
        </w:rPr>
        <w:t>аддиктивными</w:t>
      </w:r>
      <w:proofErr w:type="spellEnd"/>
      <w:r w:rsidRPr="00EF59E4">
        <w:rPr>
          <w:rFonts w:ascii="Times New Roman" w:eastAsia="Times New Roman" w:hAnsi="Times New Roman" w:cs="Times New Roman"/>
          <w:color w:val="1E2120"/>
          <w:sz w:val="27"/>
          <w:szCs w:val="27"/>
          <w:lang w:eastAsia="ru-RU"/>
        </w:rPr>
        <w:t xml:space="preserve"> проявлениями в поведении;</w:t>
      </w:r>
    </w:p>
    <w:p w:rsidR="00EF59E4" w:rsidRPr="00EF59E4" w:rsidRDefault="00EF59E4" w:rsidP="00EF59E4">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ведение профессиональной документации по данной трудовой функции (планы работы, протоколы, журналы, психологические заключения и отчеты).</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lastRenderedPageBreak/>
        <w:t>3.8. </w:t>
      </w:r>
      <w:ins w:id="13" w:author="Unknown">
        <w:r w:rsidRPr="00EF59E4">
          <w:rPr>
            <w:rFonts w:ascii="Times New Roman" w:eastAsia="Times New Roman" w:hAnsi="Times New Roman" w:cs="Times New Roman"/>
            <w:color w:val="1E2120"/>
            <w:sz w:val="27"/>
            <w:szCs w:val="27"/>
            <w:u w:val="single"/>
            <w:bdr w:val="none" w:sz="0" w:space="0" w:color="auto" w:frame="1"/>
            <w:lang w:eastAsia="ru-RU"/>
          </w:rPr>
          <w:t>Педагог-психолог в соответствии с ФГОС осуществляет психолого-педагогическое сопровождение участников образовательных отношений:</w:t>
        </w:r>
      </w:ins>
    </w:p>
    <w:p w:rsidR="00EF59E4" w:rsidRPr="00EF59E4" w:rsidRDefault="00EF59E4" w:rsidP="00EF59E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формирование и развитие психолого-педагогической компетентности;</w:t>
      </w:r>
    </w:p>
    <w:p w:rsidR="00EF59E4" w:rsidRPr="00EF59E4" w:rsidRDefault="00EF59E4" w:rsidP="00EF59E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сохранение и укрепление психологического благополучия и психического здоровья обучающихся;</w:t>
      </w:r>
    </w:p>
    <w:p w:rsidR="00EF59E4" w:rsidRPr="00EF59E4" w:rsidRDefault="00EF59E4" w:rsidP="00EF59E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поддержка и сопровождение детско-родительских отношений;</w:t>
      </w:r>
    </w:p>
    <w:p w:rsidR="00EF59E4" w:rsidRPr="00EF59E4" w:rsidRDefault="00EF59E4" w:rsidP="00EF59E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формирование ценности здоровья и безопасного образа жизни;</w:t>
      </w:r>
    </w:p>
    <w:p w:rsidR="00EF59E4" w:rsidRPr="00EF59E4" w:rsidRDefault="00EF59E4" w:rsidP="00EF59E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формирование коммуникативных навыков в разновозрастной среде и среде сверстников;</w:t>
      </w:r>
    </w:p>
    <w:p w:rsidR="00EF59E4" w:rsidRPr="00EF59E4" w:rsidRDefault="00EF59E4" w:rsidP="00EF59E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поддержка детских объединений, ученического самоуправления;</w:t>
      </w:r>
    </w:p>
    <w:p w:rsidR="00EF59E4" w:rsidRPr="00EF59E4" w:rsidRDefault="00EF59E4" w:rsidP="00EF59E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формирование психологической культуры поведения в информационной среде;</w:t>
      </w:r>
    </w:p>
    <w:p w:rsidR="00EF59E4" w:rsidRPr="00EF59E4" w:rsidRDefault="00EF59E4" w:rsidP="00EF59E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развитие психологической культуры в области использования ИКТ;</w:t>
      </w:r>
    </w:p>
    <w:p w:rsidR="00EF59E4" w:rsidRPr="00EF59E4" w:rsidRDefault="00EF59E4" w:rsidP="00EF59E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социально-психологическая адаптация обучающихся к условиям школы с учетом специфики их возрастного психофизиологического развития, включая особенности адаптации к социальной среде;</w:t>
      </w:r>
    </w:p>
    <w:p w:rsidR="00EF59E4" w:rsidRPr="00EF59E4" w:rsidRDefault="00EF59E4" w:rsidP="00EF59E4">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 xml:space="preserve">профилактика формирования у обучающихся </w:t>
      </w:r>
      <w:proofErr w:type="spellStart"/>
      <w:r w:rsidRPr="00EF59E4">
        <w:rPr>
          <w:rFonts w:ascii="Times New Roman" w:eastAsia="Times New Roman" w:hAnsi="Times New Roman" w:cs="Times New Roman"/>
          <w:color w:val="1E2120"/>
          <w:sz w:val="27"/>
          <w:szCs w:val="27"/>
          <w:lang w:eastAsia="ru-RU"/>
        </w:rPr>
        <w:t>девиантных</w:t>
      </w:r>
      <w:proofErr w:type="spellEnd"/>
      <w:r w:rsidRPr="00EF59E4">
        <w:rPr>
          <w:rFonts w:ascii="Times New Roman" w:eastAsia="Times New Roman" w:hAnsi="Times New Roman" w:cs="Times New Roman"/>
          <w:color w:val="1E2120"/>
          <w:sz w:val="27"/>
          <w:szCs w:val="27"/>
          <w:lang w:eastAsia="ru-RU"/>
        </w:rPr>
        <w:t xml:space="preserve"> форм поведения, агрессии и повышенной тревожности.</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3.9. </w:t>
      </w:r>
      <w:ins w:id="14" w:author="Unknown">
        <w:r w:rsidRPr="00EF59E4">
          <w:rPr>
            <w:rFonts w:ascii="Times New Roman" w:eastAsia="Times New Roman" w:hAnsi="Times New Roman" w:cs="Times New Roman"/>
            <w:color w:val="1E2120"/>
            <w:sz w:val="27"/>
            <w:szCs w:val="27"/>
            <w:u w:val="single"/>
            <w:bdr w:val="none" w:sz="0" w:space="0" w:color="auto" w:frame="1"/>
            <w:lang w:eastAsia="ru-RU"/>
          </w:rPr>
          <w:t>Педагог-психолог использует в работе:</w:t>
        </w:r>
      </w:ins>
    </w:p>
    <w:p w:rsidR="00EF59E4" w:rsidRPr="00EF59E4" w:rsidRDefault="00EF59E4" w:rsidP="00EF59E4">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диверсификацию уровней психолого-педагогического сопровождения (индивидуальный, групповой, уровень класса, уровень школы);</w:t>
      </w:r>
    </w:p>
    <w:p w:rsidR="00EF59E4" w:rsidRPr="00EF59E4" w:rsidRDefault="00EF59E4" w:rsidP="00EF59E4">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вариативность форм психолого-педагогического сопровождения участников образовательных отношений.</w:t>
      </w:r>
    </w:p>
    <w:p w:rsidR="00EF59E4" w:rsidRPr="00EF59E4" w:rsidRDefault="00EF59E4" w:rsidP="00EF59E4">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3.10. Осуществляет мониторинг и оценку эффективности психологических программ сопровождения участников образовательных отношений, развития психологической службы общеобразовательной организации.</w:t>
      </w:r>
      <w:r w:rsidRPr="00EF59E4">
        <w:rPr>
          <w:rFonts w:ascii="Times New Roman" w:eastAsia="Times New Roman" w:hAnsi="Times New Roman" w:cs="Times New Roman"/>
          <w:color w:val="1E2120"/>
          <w:sz w:val="27"/>
          <w:szCs w:val="27"/>
          <w:lang w:eastAsia="ru-RU"/>
        </w:rPr>
        <w:br/>
        <w:t>3.11. Педагог-психолог в школе составляет перспективный план работы на год, осуществлять тематическое планирование, предоставляет анализ работы за год директору общеобразовательного учреждения.</w:t>
      </w:r>
      <w:r w:rsidRPr="00EF59E4">
        <w:rPr>
          <w:rFonts w:ascii="Times New Roman" w:eastAsia="Times New Roman" w:hAnsi="Times New Roman" w:cs="Times New Roman"/>
          <w:color w:val="1E2120"/>
          <w:sz w:val="27"/>
          <w:szCs w:val="27"/>
          <w:lang w:eastAsia="ru-RU"/>
        </w:rPr>
        <w:br/>
        <w:t>3.12. Участвует в приеме детей в общеобразовательное учреждение с целью раннего выявления недостаточной психологической готовности к школьному обучению, совместно с учителями составляет программу индивидуальной работы с несовершеннолетними для обеспечения полноценного включения их в учебную деятельность с первых дней пребывания в школе.</w:t>
      </w:r>
      <w:r w:rsidRPr="00EF59E4">
        <w:rPr>
          <w:rFonts w:ascii="Times New Roman" w:eastAsia="Times New Roman" w:hAnsi="Times New Roman" w:cs="Times New Roman"/>
          <w:color w:val="1E2120"/>
          <w:sz w:val="27"/>
          <w:szCs w:val="27"/>
          <w:lang w:eastAsia="ru-RU"/>
        </w:rPr>
        <w:br/>
        <w:t>3.13. Способствует гармонизации социальной сферы общеобразовательного учреждения, а также развитию у учащихся готовности к ориентации в различных жизненных ситуациях и профессиональному самоопределению.</w:t>
      </w:r>
      <w:r w:rsidRPr="00EF59E4">
        <w:rPr>
          <w:rFonts w:ascii="Times New Roman" w:eastAsia="Times New Roman" w:hAnsi="Times New Roman" w:cs="Times New Roman"/>
          <w:color w:val="1E2120"/>
          <w:sz w:val="27"/>
          <w:szCs w:val="27"/>
          <w:lang w:eastAsia="ru-RU"/>
        </w:rPr>
        <w:br/>
        <w:t>3.14. Соблюдает права и свободы школьников, содействует охране прав личности детей в соответствии с Конвенцией ООН о правах ребенка.</w:t>
      </w:r>
      <w:r w:rsidRPr="00EF59E4">
        <w:rPr>
          <w:rFonts w:ascii="Times New Roman" w:eastAsia="Times New Roman" w:hAnsi="Times New Roman" w:cs="Times New Roman"/>
          <w:color w:val="1E2120"/>
          <w:sz w:val="27"/>
          <w:szCs w:val="27"/>
          <w:lang w:eastAsia="ru-RU"/>
        </w:rPr>
        <w:br/>
        <w:t>3.15. Соблюдает этические нормы поведения в общеобразовательном учреждении, в быту, а также в общественных местах.</w:t>
      </w:r>
      <w:r w:rsidRPr="00EF59E4">
        <w:rPr>
          <w:rFonts w:ascii="Times New Roman" w:eastAsia="Times New Roman" w:hAnsi="Times New Roman" w:cs="Times New Roman"/>
          <w:color w:val="1E2120"/>
          <w:sz w:val="27"/>
          <w:szCs w:val="27"/>
          <w:lang w:eastAsia="ru-RU"/>
        </w:rPr>
        <w:br/>
        <w:t>3.16. Обеспечивает сохранность подотчетного оборудования, организует и способствует пополнению кабинета педагога-психолога методическими материалами.</w:t>
      </w:r>
      <w:r w:rsidRPr="00EF59E4">
        <w:rPr>
          <w:rFonts w:ascii="Times New Roman" w:eastAsia="Times New Roman" w:hAnsi="Times New Roman" w:cs="Times New Roman"/>
          <w:color w:val="1E2120"/>
          <w:sz w:val="27"/>
          <w:szCs w:val="27"/>
          <w:lang w:eastAsia="ru-RU"/>
        </w:rPr>
        <w:br/>
      </w:r>
      <w:r w:rsidRPr="00EF59E4">
        <w:rPr>
          <w:rFonts w:ascii="Times New Roman" w:eastAsia="Times New Roman" w:hAnsi="Times New Roman" w:cs="Times New Roman"/>
          <w:color w:val="1E2120"/>
          <w:sz w:val="27"/>
          <w:szCs w:val="27"/>
          <w:lang w:eastAsia="ru-RU"/>
        </w:rPr>
        <w:lastRenderedPageBreak/>
        <w:t>3.17. Выполняет положения инструкции, правила охраны труда и пожарной безопасности.</w:t>
      </w:r>
      <w:r w:rsidRPr="00EF59E4">
        <w:rPr>
          <w:rFonts w:ascii="Times New Roman" w:eastAsia="Times New Roman" w:hAnsi="Times New Roman" w:cs="Times New Roman"/>
          <w:color w:val="1E2120"/>
          <w:sz w:val="27"/>
          <w:szCs w:val="27"/>
          <w:lang w:eastAsia="ru-RU"/>
        </w:rPr>
        <w:br/>
        <w:t>3.18. Проходит периодические бесплатные медицинские обследования.</w:t>
      </w:r>
      <w:r w:rsidRPr="00EF59E4">
        <w:rPr>
          <w:rFonts w:ascii="Times New Roman" w:eastAsia="Times New Roman" w:hAnsi="Times New Roman" w:cs="Times New Roman"/>
          <w:color w:val="1E2120"/>
          <w:sz w:val="27"/>
          <w:szCs w:val="27"/>
          <w:lang w:eastAsia="ru-RU"/>
        </w:rPr>
        <w:br/>
        <w:t>3.19. Систематически повышает свою профессиональную квалификацию.</w:t>
      </w:r>
    </w:p>
    <w:p w:rsidR="00EF59E4" w:rsidRPr="00EF59E4" w:rsidRDefault="00EF59E4" w:rsidP="00EF59E4">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EF59E4">
        <w:rPr>
          <w:rFonts w:ascii="Times New Roman" w:eastAsia="Times New Roman" w:hAnsi="Times New Roman" w:cs="Times New Roman"/>
          <w:b/>
          <w:bCs/>
          <w:color w:val="1E2120"/>
          <w:sz w:val="30"/>
          <w:szCs w:val="30"/>
          <w:lang w:eastAsia="ru-RU"/>
        </w:rPr>
        <w:t>4. Права педагога-психолога</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u w:val="single"/>
          <w:bdr w:val="none" w:sz="0" w:space="0" w:color="auto" w:frame="1"/>
          <w:lang w:eastAsia="ru-RU"/>
        </w:rPr>
        <w:t>П</w:t>
      </w:r>
      <w:ins w:id="15" w:author="Unknown">
        <w:r w:rsidRPr="00EF59E4">
          <w:rPr>
            <w:rFonts w:ascii="Times New Roman" w:eastAsia="Times New Roman" w:hAnsi="Times New Roman" w:cs="Times New Roman"/>
            <w:color w:val="1E2120"/>
            <w:sz w:val="27"/>
            <w:szCs w:val="27"/>
            <w:u w:val="single"/>
            <w:bdr w:val="none" w:sz="0" w:space="0" w:color="auto" w:frame="1"/>
            <w:lang w:eastAsia="ru-RU"/>
          </w:rPr>
          <w:t>едагог-психолог имеет право в пределах своей компетенции:</w:t>
        </w:r>
      </w:ins>
      <w:r w:rsidRPr="00EF59E4">
        <w:rPr>
          <w:rFonts w:ascii="Times New Roman" w:eastAsia="Times New Roman" w:hAnsi="Times New Roman" w:cs="Times New Roman"/>
          <w:color w:val="1E2120"/>
          <w:sz w:val="27"/>
          <w:szCs w:val="27"/>
          <w:lang w:eastAsia="ru-RU"/>
        </w:rPr>
        <w:br/>
        <w:t>4.1. Участвовать в управлении общеобразовательным учреждением в порядке, определяемом Уставом.</w:t>
      </w:r>
      <w:r w:rsidRPr="00EF59E4">
        <w:rPr>
          <w:rFonts w:ascii="Times New Roman" w:eastAsia="Times New Roman" w:hAnsi="Times New Roman" w:cs="Times New Roman"/>
          <w:color w:val="1E2120"/>
          <w:sz w:val="27"/>
          <w:szCs w:val="27"/>
          <w:lang w:eastAsia="ru-RU"/>
        </w:rPr>
        <w:br/>
        <w:t>4.2. В рамках своей компетенции вносит предложения по улучшению образовательной деятельности, доводит до сведения администрации о недостатках в обеспечении образовательного и воспитательной деятельности, снижающих жизнедеятельность и работоспособность организма детей, ухудшающих психологический климат в школе, указывает на формирование условий необходимых для полноценного личностного и интеллектуального развития несовершеннолетних.</w:t>
      </w:r>
      <w:r w:rsidRPr="00EF59E4">
        <w:rPr>
          <w:rFonts w:ascii="Times New Roman" w:eastAsia="Times New Roman" w:hAnsi="Times New Roman" w:cs="Times New Roman"/>
          <w:color w:val="1E2120"/>
          <w:sz w:val="27"/>
          <w:szCs w:val="27"/>
          <w:lang w:eastAsia="ru-RU"/>
        </w:rPr>
        <w:br/>
        <w:t>4.3. Самостоятельно определять конкретные задачи работы с детьми и взрослыми, выбирать формы и методы данной работы, определять очередность проведения различных видов работ, выделять приоритетные направления работы в конкретный период.</w:t>
      </w:r>
      <w:r w:rsidRPr="00EF59E4">
        <w:rPr>
          <w:rFonts w:ascii="Times New Roman" w:eastAsia="Times New Roman" w:hAnsi="Times New Roman" w:cs="Times New Roman"/>
          <w:color w:val="1E2120"/>
          <w:sz w:val="27"/>
          <w:szCs w:val="27"/>
          <w:lang w:eastAsia="ru-RU"/>
        </w:rPr>
        <w:br/>
        <w:t>4.4. Запрашивать лично или по поручению администрации от классных руководителей и учителей-предметников информацию и документацию, необходимую для выполнения своих должностных обязанностей.</w:t>
      </w:r>
      <w:r w:rsidRPr="00EF59E4">
        <w:rPr>
          <w:rFonts w:ascii="Times New Roman" w:eastAsia="Times New Roman" w:hAnsi="Times New Roman" w:cs="Times New Roman"/>
          <w:color w:val="1E2120"/>
          <w:sz w:val="27"/>
          <w:szCs w:val="27"/>
          <w:lang w:eastAsia="ru-RU"/>
        </w:rPr>
        <w:br/>
        <w:t>4.5. На создание администрацией школы условий для успешного и безопасного выполнения профессиональных обязанностей.</w:t>
      </w:r>
      <w:r w:rsidRPr="00EF59E4">
        <w:rPr>
          <w:rFonts w:ascii="Times New Roman" w:eastAsia="Times New Roman" w:hAnsi="Times New Roman" w:cs="Times New Roman"/>
          <w:color w:val="1E2120"/>
          <w:sz w:val="27"/>
          <w:szCs w:val="27"/>
          <w:lang w:eastAsia="ru-RU"/>
        </w:rPr>
        <w:br/>
        <w:t>4.6. Отказываться от выполнения приказов или распоряжений администрации школы в тех случаях, когда они противоречат профессиональным этическим принципам или задачам работы педагога-психолога.</w:t>
      </w:r>
      <w:r w:rsidRPr="00EF59E4">
        <w:rPr>
          <w:rFonts w:ascii="Times New Roman" w:eastAsia="Times New Roman" w:hAnsi="Times New Roman" w:cs="Times New Roman"/>
          <w:color w:val="1E2120"/>
          <w:sz w:val="27"/>
          <w:szCs w:val="27"/>
          <w:lang w:eastAsia="ru-RU"/>
        </w:rPr>
        <w:br/>
        <w:t>4.7. Приглашать педагогов, родителей, учащихся на индивидуальные беседы.</w:t>
      </w:r>
      <w:r w:rsidRPr="00EF59E4">
        <w:rPr>
          <w:rFonts w:ascii="Times New Roman" w:eastAsia="Times New Roman" w:hAnsi="Times New Roman" w:cs="Times New Roman"/>
          <w:color w:val="1E2120"/>
          <w:sz w:val="27"/>
          <w:szCs w:val="27"/>
          <w:lang w:eastAsia="ru-RU"/>
        </w:rPr>
        <w:br/>
        <w:t>4.8. В случае необходимости рекомендовать родителям провести обследование ребёнка на ПМПК.</w:t>
      </w:r>
      <w:r w:rsidRPr="00EF59E4">
        <w:rPr>
          <w:rFonts w:ascii="Times New Roman" w:eastAsia="Times New Roman" w:hAnsi="Times New Roman" w:cs="Times New Roman"/>
          <w:color w:val="1E2120"/>
          <w:sz w:val="27"/>
          <w:szCs w:val="27"/>
          <w:lang w:eastAsia="ru-RU"/>
        </w:rPr>
        <w:br/>
        <w:t>4.9. Давать консультации учителям, классным руководителям, родителям (законным представителям) по психолого-педагогическому сопровождению несовершеннолетних.</w:t>
      </w:r>
      <w:r w:rsidRPr="00EF59E4">
        <w:rPr>
          <w:rFonts w:ascii="Times New Roman" w:eastAsia="Times New Roman" w:hAnsi="Times New Roman" w:cs="Times New Roman"/>
          <w:color w:val="1E2120"/>
          <w:sz w:val="27"/>
          <w:szCs w:val="27"/>
          <w:lang w:eastAsia="ru-RU"/>
        </w:rPr>
        <w:br/>
        <w:t>4.10. На защиту профессиональной чести и достоинства. Защищать свои интересы самостоятельно и/или через представителя, в том числе адвоката, в случае дисциплинарного расследования или служебного расследования, связанного с нарушением педагогом-психологом норм профессиональной этики.</w:t>
      </w:r>
      <w:r w:rsidRPr="00EF59E4">
        <w:rPr>
          <w:rFonts w:ascii="Times New Roman" w:eastAsia="Times New Roman" w:hAnsi="Times New Roman" w:cs="Times New Roman"/>
          <w:color w:val="1E2120"/>
          <w:sz w:val="27"/>
          <w:szCs w:val="27"/>
          <w:lang w:eastAsia="ru-RU"/>
        </w:rPr>
        <w:br/>
        <w:t>4.11. Знакомиться с проектами решений администрации школы, касающимися его деятельности, с жалобами и другими документами, содержащими оценку его работы, давать по ним пояснения.</w:t>
      </w:r>
      <w:r w:rsidRPr="00EF59E4">
        <w:rPr>
          <w:rFonts w:ascii="Times New Roman" w:eastAsia="Times New Roman" w:hAnsi="Times New Roman" w:cs="Times New Roman"/>
          <w:color w:val="1E2120"/>
          <w:sz w:val="27"/>
          <w:szCs w:val="27"/>
          <w:lang w:eastAsia="ru-RU"/>
        </w:rPr>
        <w:br/>
        <w:t>4.12. На конфиденциальность служебного расследования, за исключением случаев, предусмотренных законом.</w:t>
      </w:r>
      <w:r w:rsidRPr="00EF59E4">
        <w:rPr>
          <w:rFonts w:ascii="Times New Roman" w:eastAsia="Times New Roman" w:hAnsi="Times New Roman" w:cs="Times New Roman"/>
          <w:color w:val="1E2120"/>
          <w:sz w:val="27"/>
          <w:szCs w:val="27"/>
          <w:lang w:eastAsia="ru-RU"/>
        </w:rPr>
        <w:br/>
      </w:r>
      <w:r w:rsidRPr="00EF59E4">
        <w:rPr>
          <w:rFonts w:ascii="Times New Roman" w:eastAsia="Times New Roman" w:hAnsi="Times New Roman" w:cs="Times New Roman"/>
          <w:color w:val="1E2120"/>
          <w:sz w:val="27"/>
          <w:szCs w:val="27"/>
          <w:lang w:eastAsia="ru-RU"/>
        </w:rPr>
        <w:lastRenderedPageBreak/>
        <w:t>4.13.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p>
    <w:p w:rsidR="00EF59E4" w:rsidRPr="00EF59E4" w:rsidRDefault="00EF59E4" w:rsidP="00EF59E4">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EF59E4">
        <w:rPr>
          <w:rFonts w:ascii="Times New Roman" w:eastAsia="Times New Roman" w:hAnsi="Times New Roman" w:cs="Times New Roman"/>
          <w:b/>
          <w:bCs/>
          <w:color w:val="1E2120"/>
          <w:sz w:val="30"/>
          <w:szCs w:val="30"/>
          <w:lang w:eastAsia="ru-RU"/>
        </w:rPr>
        <w:t>5. Ответственность педагога-психолога</w:t>
      </w:r>
    </w:p>
    <w:p w:rsidR="00EF59E4" w:rsidRPr="00EF59E4" w:rsidRDefault="00EF59E4" w:rsidP="00EF59E4">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5.1. Педагог-психолог во время проводимых им мероприятий несет персональную ответственность за жизнь и здоровье учащихся, а также за нарушение прав и свобод несовершеннолетних в соответствии с законодательством Российской Федерации.</w:t>
      </w:r>
      <w:r w:rsidRPr="00EF59E4">
        <w:rPr>
          <w:rFonts w:ascii="Times New Roman" w:eastAsia="Times New Roman" w:hAnsi="Times New Roman" w:cs="Times New Roman"/>
          <w:color w:val="1E2120"/>
          <w:sz w:val="27"/>
          <w:szCs w:val="27"/>
          <w:lang w:eastAsia="ru-RU"/>
        </w:rPr>
        <w:br/>
        <w:t>5.2. За неисполнение или ненадлежащее исполнение без уважительных причин Устава и Правил внутреннего трудового распорядка общеобразовательного учреждения, законных приказов директора школы и иных локальных нормативных актов, своих должностных обязанностей, установленных данной должностной инструкцией, педагог-психолог несет дисциплинарную ответственность в порядке, определенном трудовым законодательством Российской Федерации.</w:t>
      </w:r>
      <w:r w:rsidRPr="00EF59E4">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учащегося, а также за совершение иного аморального проступка педагог-психолог может быть освобожден от занимаемой должности в соответствии с трудовым законодательством Российской Федерации. Увольнение за подобный проступок не является мерой дисциплинарной ответственности.</w:t>
      </w:r>
      <w:r w:rsidRPr="00EF59E4">
        <w:rPr>
          <w:rFonts w:ascii="Times New Roman" w:eastAsia="Times New Roman" w:hAnsi="Times New Roman" w:cs="Times New Roman"/>
          <w:color w:val="1E2120"/>
          <w:sz w:val="27"/>
          <w:szCs w:val="27"/>
          <w:lang w:eastAsia="ru-RU"/>
        </w:rPr>
        <w:br/>
        <w:t>5.4. За виновное причинение общеобразовательному учреждению и участникам образовательных отношений ущерба в связи с исполнением (неисполнением) своих должностных обязанностей педагог-психолог несет материальную ответственность в порядке, установленном трудовым и (или) гражданским законодательством РФ.</w:t>
      </w:r>
      <w:r w:rsidRPr="00EF59E4">
        <w:rPr>
          <w:rFonts w:ascii="Times New Roman" w:eastAsia="Times New Roman" w:hAnsi="Times New Roman" w:cs="Times New Roman"/>
          <w:color w:val="1E2120"/>
          <w:sz w:val="27"/>
          <w:szCs w:val="27"/>
          <w:lang w:eastAsia="ru-RU"/>
        </w:rPr>
        <w:br/>
        <w:t>5.5. За нарушение правил и требований пожарной безопасности, охраны труда, санитарно-гигиенических правил педагог-психолог школы привлекается к административной ответственности в порядке и в случаях, предусмотренных административным законодательством Российской Федерации.</w:t>
      </w:r>
    </w:p>
    <w:p w:rsidR="00EF59E4" w:rsidRPr="00EF59E4" w:rsidRDefault="00EF59E4" w:rsidP="00EF59E4">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EF59E4">
        <w:rPr>
          <w:rFonts w:ascii="Times New Roman" w:eastAsia="Times New Roman" w:hAnsi="Times New Roman" w:cs="Times New Roman"/>
          <w:b/>
          <w:bCs/>
          <w:color w:val="1E2120"/>
          <w:sz w:val="30"/>
          <w:szCs w:val="30"/>
          <w:lang w:eastAsia="ru-RU"/>
        </w:rPr>
        <w:t>6. Взаимоотношения. Связи по должности</w:t>
      </w:r>
    </w:p>
    <w:p w:rsidR="00EF59E4" w:rsidRPr="00EF59E4" w:rsidRDefault="00EF59E4" w:rsidP="00EF59E4">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6.1. Педагог-психолог работает по графику, составленному исходя из 36-часовой рабочей недели и утвержденному директором школы. При составлении графика работы психолога учитывается необходимость выполнение работы по повышению квалификации.</w:t>
      </w:r>
      <w:r w:rsidRPr="00EF59E4">
        <w:rPr>
          <w:rFonts w:ascii="Times New Roman" w:eastAsia="Times New Roman" w:hAnsi="Times New Roman" w:cs="Times New Roman"/>
          <w:color w:val="1E2120"/>
          <w:sz w:val="27"/>
          <w:szCs w:val="27"/>
          <w:lang w:eastAsia="ru-RU"/>
        </w:rPr>
        <w:br/>
        <w:t>6.2. Самостоятельно планирует свою работу на каждый учебный год. План работы психолога на четверть утверждается директором школы не позднее пяти дней по окончании каждой учебной четверти.</w:t>
      </w:r>
      <w:r w:rsidRPr="00EF59E4">
        <w:rPr>
          <w:rFonts w:ascii="Times New Roman" w:eastAsia="Times New Roman" w:hAnsi="Times New Roman" w:cs="Times New Roman"/>
          <w:color w:val="1E2120"/>
          <w:sz w:val="27"/>
          <w:szCs w:val="27"/>
          <w:lang w:eastAsia="ru-RU"/>
        </w:rPr>
        <w:br/>
        <w:t>6.3. Представляет директору школы письменный отчет о своей деятельности, проведенных мероприятиях объемом не более пяти машинописных страниц по окончании каждого учебного года.</w:t>
      </w:r>
      <w:r w:rsidRPr="00EF59E4">
        <w:rPr>
          <w:rFonts w:ascii="Times New Roman" w:eastAsia="Times New Roman" w:hAnsi="Times New Roman" w:cs="Times New Roman"/>
          <w:color w:val="1E2120"/>
          <w:sz w:val="27"/>
          <w:szCs w:val="27"/>
          <w:lang w:eastAsia="ru-RU"/>
        </w:rPr>
        <w:br/>
      </w:r>
      <w:r w:rsidRPr="00EF59E4">
        <w:rPr>
          <w:rFonts w:ascii="Times New Roman" w:eastAsia="Times New Roman" w:hAnsi="Times New Roman" w:cs="Times New Roman"/>
          <w:color w:val="1E2120"/>
          <w:sz w:val="27"/>
          <w:szCs w:val="27"/>
          <w:lang w:eastAsia="ru-RU"/>
        </w:rPr>
        <w:lastRenderedPageBreak/>
        <w:t>6.4. Получает от директора школы и заместителей директ</w:t>
      </w:r>
      <w:r w:rsidR="00AB3B30">
        <w:rPr>
          <w:rFonts w:ascii="Times New Roman" w:eastAsia="Times New Roman" w:hAnsi="Times New Roman" w:cs="Times New Roman"/>
          <w:color w:val="1E2120"/>
          <w:sz w:val="27"/>
          <w:szCs w:val="27"/>
          <w:lang w:eastAsia="ru-RU"/>
        </w:rPr>
        <w:t>ора информацию нормативно-правов</w:t>
      </w:r>
      <w:bookmarkStart w:id="16" w:name="_GoBack"/>
      <w:bookmarkEnd w:id="16"/>
      <w:r w:rsidRPr="00EF59E4">
        <w:rPr>
          <w:rFonts w:ascii="Times New Roman" w:eastAsia="Times New Roman" w:hAnsi="Times New Roman" w:cs="Times New Roman"/>
          <w:color w:val="1E2120"/>
          <w:sz w:val="27"/>
          <w:szCs w:val="27"/>
          <w:lang w:eastAsia="ru-RU"/>
        </w:rPr>
        <w:t>ого характера, знакомится под расписку с соответствующими документами.</w:t>
      </w:r>
      <w:r w:rsidRPr="00EF59E4">
        <w:rPr>
          <w:rFonts w:ascii="Times New Roman" w:eastAsia="Times New Roman" w:hAnsi="Times New Roman" w:cs="Times New Roman"/>
          <w:color w:val="1E2120"/>
          <w:sz w:val="27"/>
          <w:szCs w:val="27"/>
          <w:lang w:eastAsia="ru-RU"/>
        </w:rPr>
        <w:br/>
        <w:t>6.5. Получает от руководителя психологической службы управления образования, методического кабинета информацию организационно-методического характера.</w:t>
      </w:r>
      <w:r w:rsidRPr="00EF59E4">
        <w:rPr>
          <w:rFonts w:ascii="Times New Roman" w:eastAsia="Times New Roman" w:hAnsi="Times New Roman" w:cs="Times New Roman"/>
          <w:color w:val="1E2120"/>
          <w:sz w:val="27"/>
          <w:szCs w:val="27"/>
          <w:lang w:eastAsia="ru-RU"/>
        </w:rPr>
        <w:br/>
        <w:t>6.6. В своей работе сотрудничает с администрацией, педагогами, классными руководителями, родителями учащихся (лицами, их заменяющими), социальным педагогом школы, педагогом-библиотекарем, а также со специалистами ПМПК. Систематически обменивается информацией по вопросам, входящим в компетенцию педагога-психолога с администрацией и педагогами школы.</w:t>
      </w:r>
      <w:r w:rsidRPr="00EF59E4">
        <w:rPr>
          <w:rFonts w:ascii="Times New Roman" w:eastAsia="Times New Roman" w:hAnsi="Times New Roman" w:cs="Times New Roman"/>
          <w:color w:val="1E2120"/>
          <w:sz w:val="27"/>
          <w:szCs w:val="27"/>
          <w:lang w:eastAsia="ru-RU"/>
        </w:rPr>
        <w:br/>
        <w:t>6.7. Информирует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которые создают угрозу возникновения и распространения инфекционных заболеваний и отравлений.</w:t>
      </w:r>
      <w:r w:rsidRPr="00EF59E4">
        <w:rPr>
          <w:rFonts w:ascii="Times New Roman" w:eastAsia="Times New Roman" w:hAnsi="Times New Roman" w:cs="Times New Roman"/>
          <w:color w:val="1E2120"/>
          <w:sz w:val="27"/>
          <w:szCs w:val="27"/>
          <w:lang w:eastAsia="ru-RU"/>
        </w:rPr>
        <w:br/>
        <w:t>6.8. Передает директору общеобразовательного учреждения и его заместителям информацию, полученную на совещаниях, семинарах, конференциях непосредственно после ее получения.</w:t>
      </w:r>
      <w:r w:rsidRPr="00EF59E4">
        <w:rPr>
          <w:rFonts w:ascii="Times New Roman" w:eastAsia="Times New Roman" w:hAnsi="Times New Roman" w:cs="Times New Roman"/>
          <w:color w:val="1E2120"/>
          <w:sz w:val="27"/>
          <w:szCs w:val="27"/>
          <w:lang w:eastAsia="ru-RU"/>
        </w:rPr>
        <w:br/>
        <w:t>6.9. Во время отсутствия в общеобразовательном учреждении педагога-психолога (отпуск, болезнь и пр.) его обязанности исполняет лицо, назначенное приказом директора школы. Данное лицо приобретает соответствующие права и несет персональную ответственность за качественное и своевременное исполнение возложенных на него обязанностей.</w:t>
      </w:r>
    </w:p>
    <w:p w:rsidR="00EF59E4" w:rsidRPr="00EF59E4" w:rsidRDefault="00EF59E4" w:rsidP="00EF59E4">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28"/>
          <w:szCs w:val="30"/>
          <w:lang w:eastAsia="ru-RU"/>
        </w:rPr>
      </w:pPr>
      <w:r w:rsidRPr="00EF59E4">
        <w:rPr>
          <w:rFonts w:ascii="Times New Roman" w:eastAsia="Times New Roman" w:hAnsi="Times New Roman" w:cs="Times New Roman"/>
          <w:b/>
          <w:bCs/>
          <w:color w:val="1E2120"/>
          <w:sz w:val="28"/>
          <w:szCs w:val="30"/>
          <w:lang w:eastAsia="ru-RU"/>
        </w:rPr>
        <w:t>7. Заключительные положения</w:t>
      </w:r>
    </w:p>
    <w:p w:rsidR="00EF59E4" w:rsidRPr="00EF59E4" w:rsidRDefault="00EF59E4" w:rsidP="00EF59E4">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 xml:space="preserve">7.1. Ознакомление педагога-психолога школы с настоящей должностной инструкцией, разработанной на основе </w:t>
      </w:r>
      <w:proofErr w:type="spellStart"/>
      <w:r w:rsidRPr="00EF59E4">
        <w:rPr>
          <w:rFonts w:ascii="Times New Roman" w:eastAsia="Times New Roman" w:hAnsi="Times New Roman" w:cs="Times New Roman"/>
          <w:color w:val="1E2120"/>
          <w:sz w:val="27"/>
          <w:szCs w:val="27"/>
          <w:lang w:eastAsia="ru-RU"/>
        </w:rPr>
        <w:t>профстандарта</w:t>
      </w:r>
      <w:proofErr w:type="spellEnd"/>
      <w:r w:rsidRPr="00EF59E4">
        <w:rPr>
          <w:rFonts w:ascii="Times New Roman" w:eastAsia="Times New Roman" w:hAnsi="Times New Roman" w:cs="Times New Roman"/>
          <w:color w:val="1E2120"/>
          <w:sz w:val="27"/>
          <w:szCs w:val="27"/>
          <w:lang w:eastAsia="ru-RU"/>
        </w:rPr>
        <w:t xml:space="preserve"> «Педагог-психолог (психолог в сфере образования)», осуществляется при приеме на работу (до подписания трудового договора).</w:t>
      </w:r>
      <w:r w:rsidRPr="00EF59E4">
        <w:rPr>
          <w:rFonts w:ascii="Times New Roman" w:eastAsia="Times New Roman" w:hAnsi="Times New Roman" w:cs="Times New Roman"/>
          <w:color w:val="1E2120"/>
          <w:sz w:val="27"/>
          <w:szCs w:val="27"/>
          <w:lang w:eastAsia="ru-RU"/>
        </w:rPr>
        <w:br/>
        <w:t>7.2. Один экземпляр должностной инструкции находится у работодателя, второй – у сотрудника.</w:t>
      </w:r>
      <w:r w:rsidRPr="00EF59E4">
        <w:rPr>
          <w:rFonts w:ascii="Times New Roman" w:eastAsia="Times New Roman" w:hAnsi="Times New Roman" w:cs="Times New Roman"/>
          <w:color w:val="1E2120"/>
          <w:sz w:val="27"/>
          <w:szCs w:val="27"/>
          <w:lang w:eastAsia="ru-RU"/>
        </w:rPr>
        <w:br/>
        <w:t>7.3. Факт ознакомления работника с настоящей должностной инструкцией подтверждается подписью в экземпляре должностной инструкции, хранящемся у работодателя, а также в журнале ознакомления с должностными инструкциями.</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inherit" w:eastAsia="Times New Roman" w:hAnsi="inherit" w:cs="Times New Roman"/>
          <w:i/>
          <w:iCs/>
          <w:color w:val="1E2120"/>
          <w:sz w:val="27"/>
          <w:szCs w:val="27"/>
          <w:bdr w:val="none" w:sz="0" w:space="0" w:color="auto" w:frame="1"/>
          <w:lang w:eastAsia="ru-RU"/>
        </w:rPr>
        <w:t>Должностную инструкцию разработал:</w:t>
      </w:r>
      <w:r w:rsidRPr="00EF59E4">
        <w:rPr>
          <w:rFonts w:ascii="Times New Roman" w:eastAsia="Times New Roman" w:hAnsi="Times New Roman" w:cs="Times New Roman"/>
          <w:color w:val="1E2120"/>
          <w:sz w:val="27"/>
          <w:szCs w:val="27"/>
          <w:lang w:eastAsia="ru-RU"/>
        </w:rPr>
        <w:t> _____________ /_______________________/</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 на руки.</w:t>
      </w:r>
      <w:r w:rsidRPr="00EF59E4">
        <w:rPr>
          <w:rFonts w:ascii="Times New Roman" w:eastAsia="Times New Roman" w:hAnsi="Times New Roman" w:cs="Times New Roman"/>
          <w:color w:val="1E2120"/>
          <w:sz w:val="27"/>
          <w:szCs w:val="27"/>
          <w:lang w:eastAsia="ru-RU"/>
        </w:rPr>
        <w:br/>
        <w:t>«___»____________202__г. _____________ /_______________________/</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EF59E4">
        <w:rPr>
          <w:rFonts w:ascii="Times New Roman" w:eastAsia="Times New Roman" w:hAnsi="Times New Roman" w:cs="Times New Roman"/>
          <w:color w:val="1E2120"/>
          <w:sz w:val="27"/>
          <w:szCs w:val="27"/>
          <w:lang w:eastAsia="ru-RU"/>
        </w:rPr>
        <w:t> </w:t>
      </w:r>
    </w:p>
    <w:p w:rsidR="00EF59E4" w:rsidRPr="00EF59E4" w:rsidRDefault="00EF59E4" w:rsidP="00EF59E4">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p>
    <w:p w:rsidR="00EF59E4" w:rsidRPr="00EF59E4" w:rsidRDefault="00EF59E4" w:rsidP="00EF59E4">
      <w:pPr>
        <w:shd w:val="clear" w:color="auto" w:fill="FFFFFF"/>
        <w:spacing w:after="0" w:line="240" w:lineRule="auto"/>
        <w:jc w:val="center"/>
        <w:textAlignment w:val="baseline"/>
        <w:rPr>
          <w:rFonts w:ascii="inherit" w:eastAsia="Times New Roman" w:hAnsi="inherit" w:cs="Times New Roman"/>
          <w:color w:val="1E2120"/>
          <w:sz w:val="2"/>
          <w:szCs w:val="2"/>
          <w:lang w:eastAsia="ru-RU"/>
        </w:rPr>
      </w:pPr>
      <w:r w:rsidRPr="00EF59E4">
        <w:rPr>
          <w:rFonts w:ascii="inherit" w:eastAsia="Times New Roman" w:hAnsi="inherit" w:cs="Arial"/>
          <w:color w:val="2D343D"/>
          <w:sz w:val="23"/>
          <w:szCs w:val="23"/>
          <w:bdr w:val="none" w:sz="0" w:space="0" w:color="auto" w:frame="1"/>
          <w:shd w:val="clear" w:color="auto" w:fill="FFFFFF"/>
          <w:lang w:eastAsia="ru-RU"/>
        </w:rPr>
        <w:t>5</w:t>
      </w:r>
    </w:p>
    <w:p w:rsidR="00C56F9F" w:rsidRDefault="00C56F9F"/>
    <w:sectPr w:rsidR="00C56F9F" w:rsidSect="00EF59E4">
      <w:pgSz w:w="11906" w:h="16838"/>
      <w:pgMar w:top="1134"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D60CE"/>
    <w:multiLevelType w:val="multilevel"/>
    <w:tmpl w:val="2AF2F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CD3DE8"/>
    <w:multiLevelType w:val="multilevel"/>
    <w:tmpl w:val="63C63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EA1EFC"/>
    <w:multiLevelType w:val="multilevel"/>
    <w:tmpl w:val="ABEE7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F217913"/>
    <w:multiLevelType w:val="multilevel"/>
    <w:tmpl w:val="2F368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9E154A"/>
    <w:multiLevelType w:val="multilevel"/>
    <w:tmpl w:val="CF64B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B6501A9"/>
    <w:multiLevelType w:val="multilevel"/>
    <w:tmpl w:val="B0C40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8537822"/>
    <w:multiLevelType w:val="multilevel"/>
    <w:tmpl w:val="204EB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AD7521A"/>
    <w:multiLevelType w:val="multilevel"/>
    <w:tmpl w:val="D3829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D5E47B7"/>
    <w:multiLevelType w:val="multilevel"/>
    <w:tmpl w:val="F0E64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C733C37"/>
    <w:multiLevelType w:val="multilevel"/>
    <w:tmpl w:val="8416A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1B45971"/>
    <w:multiLevelType w:val="multilevel"/>
    <w:tmpl w:val="13FC1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8482E3F"/>
    <w:multiLevelType w:val="multilevel"/>
    <w:tmpl w:val="DAC08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B7D4ED8"/>
    <w:multiLevelType w:val="multilevel"/>
    <w:tmpl w:val="F5369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
  </w:num>
  <w:num w:numId="3">
    <w:abstractNumId w:val="8"/>
  </w:num>
  <w:num w:numId="4">
    <w:abstractNumId w:val="0"/>
  </w:num>
  <w:num w:numId="5">
    <w:abstractNumId w:val="12"/>
  </w:num>
  <w:num w:numId="6">
    <w:abstractNumId w:val="4"/>
  </w:num>
  <w:num w:numId="7">
    <w:abstractNumId w:val="11"/>
  </w:num>
  <w:num w:numId="8">
    <w:abstractNumId w:val="3"/>
  </w:num>
  <w:num w:numId="9">
    <w:abstractNumId w:val="5"/>
  </w:num>
  <w:num w:numId="10">
    <w:abstractNumId w:val="6"/>
  </w:num>
  <w:num w:numId="11">
    <w:abstractNumId w:val="7"/>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E4"/>
    <w:rsid w:val="00AB3B30"/>
    <w:rsid w:val="00C56F9F"/>
    <w:rsid w:val="00EF5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85183"/>
  <w15:chartTrackingRefBased/>
  <w15:docId w15:val="{5288DEB9-F11A-4368-93E7-5F1295377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EF59E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F59E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F59E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F59E4"/>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EF59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F59E4"/>
    <w:rPr>
      <w:b/>
      <w:bCs/>
    </w:rPr>
  </w:style>
  <w:style w:type="character" w:styleId="a5">
    <w:name w:val="Emphasis"/>
    <w:basedOn w:val="a0"/>
    <w:uiPriority w:val="20"/>
    <w:qFormat/>
    <w:rsid w:val="00EF59E4"/>
    <w:rPr>
      <w:i/>
      <w:iCs/>
    </w:rPr>
  </w:style>
  <w:style w:type="character" w:styleId="a6">
    <w:name w:val="Hyperlink"/>
    <w:basedOn w:val="a0"/>
    <w:uiPriority w:val="99"/>
    <w:semiHidden/>
    <w:unhideWhenUsed/>
    <w:rsid w:val="00EF59E4"/>
    <w:rPr>
      <w:color w:val="0000FF"/>
      <w:u w:val="single"/>
    </w:rPr>
  </w:style>
  <w:style w:type="character" w:customStyle="1" w:styleId="text-download">
    <w:name w:val="text-download"/>
    <w:basedOn w:val="a0"/>
    <w:rsid w:val="00EF59E4"/>
  </w:style>
  <w:style w:type="character" w:customStyle="1" w:styleId="uscl-over-counter">
    <w:name w:val="uscl-over-counter"/>
    <w:basedOn w:val="a0"/>
    <w:rsid w:val="00EF59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08709">
      <w:bodyDiv w:val="1"/>
      <w:marLeft w:val="0"/>
      <w:marRight w:val="0"/>
      <w:marTop w:val="0"/>
      <w:marBottom w:val="0"/>
      <w:divBdr>
        <w:top w:val="none" w:sz="0" w:space="0" w:color="auto"/>
        <w:left w:val="none" w:sz="0" w:space="0" w:color="auto"/>
        <w:bottom w:val="none" w:sz="0" w:space="0" w:color="auto"/>
        <w:right w:val="none" w:sz="0" w:space="0" w:color="auto"/>
      </w:divBdr>
      <w:divsChild>
        <w:div w:id="1182932160">
          <w:marLeft w:val="0"/>
          <w:marRight w:val="0"/>
          <w:marTop w:val="0"/>
          <w:marBottom w:val="0"/>
          <w:divBdr>
            <w:top w:val="none" w:sz="0" w:space="0" w:color="auto"/>
            <w:left w:val="none" w:sz="0" w:space="0" w:color="auto"/>
            <w:bottom w:val="none" w:sz="0" w:space="0" w:color="auto"/>
            <w:right w:val="none" w:sz="0" w:space="0" w:color="auto"/>
          </w:divBdr>
          <w:divsChild>
            <w:div w:id="2000496221">
              <w:marLeft w:val="0"/>
              <w:marRight w:val="0"/>
              <w:marTop w:val="0"/>
              <w:marBottom w:val="0"/>
              <w:divBdr>
                <w:top w:val="none" w:sz="0" w:space="0" w:color="auto"/>
                <w:left w:val="none" w:sz="0" w:space="0" w:color="auto"/>
                <w:bottom w:val="none" w:sz="0" w:space="0" w:color="auto"/>
                <w:right w:val="none" w:sz="0" w:space="0" w:color="auto"/>
              </w:divBdr>
              <w:divsChild>
                <w:div w:id="1540432441">
                  <w:marLeft w:val="0"/>
                  <w:marRight w:val="0"/>
                  <w:marTop w:val="0"/>
                  <w:marBottom w:val="0"/>
                  <w:divBdr>
                    <w:top w:val="none" w:sz="0" w:space="0" w:color="auto"/>
                    <w:left w:val="none" w:sz="0" w:space="0" w:color="auto"/>
                    <w:bottom w:val="none" w:sz="0" w:space="0" w:color="auto"/>
                    <w:right w:val="none" w:sz="0" w:space="0" w:color="auto"/>
                  </w:divBdr>
                  <w:divsChild>
                    <w:div w:id="880364084">
                      <w:marLeft w:val="0"/>
                      <w:marRight w:val="0"/>
                      <w:marTop w:val="0"/>
                      <w:marBottom w:val="0"/>
                      <w:divBdr>
                        <w:top w:val="none" w:sz="0" w:space="0" w:color="auto"/>
                        <w:left w:val="none" w:sz="0" w:space="0" w:color="auto"/>
                        <w:bottom w:val="none" w:sz="0" w:space="0" w:color="auto"/>
                        <w:right w:val="none" w:sz="0" w:space="0" w:color="auto"/>
                      </w:divBdr>
                      <w:divsChild>
                        <w:div w:id="1912235757">
                          <w:marLeft w:val="0"/>
                          <w:marRight w:val="0"/>
                          <w:marTop w:val="0"/>
                          <w:marBottom w:val="0"/>
                          <w:divBdr>
                            <w:top w:val="none" w:sz="0" w:space="0" w:color="auto"/>
                            <w:left w:val="none" w:sz="0" w:space="0" w:color="auto"/>
                            <w:bottom w:val="none" w:sz="0" w:space="0" w:color="auto"/>
                            <w:right w:val="none" w:sz="0" w:space="0" w:color="auto"/>
                          </w:divBdr>
                          <w:divsChild>
                            <w:div w:id="718238067">
                              <w:marLeft w:val="0"/>
                              <w:marRight w:val="0"/>
                              <w:marTop w:val="0"/>
                              <w:marBottom w:val="0"/>
                              <w:divBdr>
                                <w:top w:val="none" w:sz="0" w:space="0" w:color="auto"/>
                                <w:left w:val="none" w:sz="0" w:space="0" w:color="auto"/>
                                <w:bottom w:val="none" w:sz="0" w:space="0" w:color="auto"/>
                                <w:right w:val="none" w:sz="0" w:space="0" w:color="auto"/>
                              </w:divBdr>
                              <w:divsChild>
                                <w:div w:id="2042969286">
                                  <w:marLeft w:val="0"/>
                                  <w:marRight w:val="0"/>
                                  <w:marTop w:val="0"/>
                                  <w:marBottom w:val="0"/>
                                  <w:divBdr>
                                    <w:top w:val="none" w:sz="0" w:space="0" w:color="auto"/>
                                    <w:left w:val="none" w:sz="0" w:space="0" w:color="auto"/>
                                    <w:bottom w:val="none" w:sz="0" w:space="0" w:color="auto"/>
                                    <w:right w:val="none" w:sz="0" w:space="0" w:color="auto"/>
                                  </w:divBdr>
                                  <w:divsChild>
                                    <w:div w:id="304704693">
                                      <w:marLeft w:val="0"/>
                                      <w:marRight w:val="0"/>
                                      <w:marTop w:val="0"/>
                                      <w:marBottom w:val="0"/>
                                      <w:divBdr>
                                        <w:top w:val="none" w:sz="0" w:space="0" w:color="auto"/>
                                        <w:left w:val="none" w:sz="0" w:space="0" w:color="auto"/>
                                        <w:bottom w:val="none" w:sz="0" w:space="0" w:color="auto"/>
                                        <w:right w:val="none" w:sz="0" w:space="0" w:color="auto"/>
                                      </w:divBdr>
                                    </w:div>
                                  </w:divsChild>
                                </w:div>
                                <w:div w:id="356781771">
                                  <w:marLeft w:val="0"/>
                                  <w:marRight w:val="0"/>
                                  <w:marTop w:val="0"/>
                                  <w:marBottom w:val="0"/>
                                  <w:divBdr>
                                    <w:top w:val="none" w:sz="0" w:space="0" w:color="auto"/>
                                    <w:left w:val="none" w:sz="0" w:space="0" w:color="auto"/>
                                    <w:bottom w:val="none" w:sz="0" w:space="0" w:color="auto"/>
                                    <w:right w:val="none" w:sz="0" w:space="0" w:color="auto"/>
                                  </w:divBdr>
                                  <w:divsChild>
                                    <w:div w:id="1926456651">
                                      <w:marLeft w:val="0"/>
                                      <w:marRight w:val="0"/>
                                      <w:marTop w:val="0"/>
                                      <w:marBottom w:val="0"/>
                                      <w:divBdr>
                                        <w:top w:val="none" w:sz="0" w:space="0" w:color="auto"/>
                                        <w:left w:val="none" w:sz="0" w:space="0" w:color="auto"/>
                                        <w:bottom w:val="none" w:sz="0" w:space="0" w:color="auto"/>
                                        <w:right w:val="none" w:sz="0" w:space="0" w:color="auto"/>
                                      </w:divBdr>
                                    </w:div>
                                  </w:divsChild>
                                </w:div>
                                <w:div w:id="1010644900">
                                  <w:marLeft w:val="0"/>
                                  <w:marRight w:val="0"/>
                                  <w:marTop w:val="0"/>
                                  <w:marBottom w:val="0"/>
                                  <w:divBdr>
                                    <w:top w:val="none" w:sz="0" w:space="0" w:color="auto"/>
                                    <w:left w:val="none" w:sz="0" w:space="0" w:color="auto"/>
                                    <w:bottom w:val="none" w:sz="0" w:space="0" w:color="auto"/>
                                    <w:right w:val="none" w:sz="0" w:space="0" w:color="auto"/>
                                  </w:divBdr>
                                  <w:divsChild>
                                    <w:div w:id="2078360786">
                                      <w:marLeft w:val="0"/>
                                      <w:marRight w:val="0"/>
                                      <w:marTop w:val="0"/>
                                      <w:marBottom w:val="0"/>
                                      <w:divBdr>
                                        <w:top w:val="none" w:sz="0" w:space="0" w:color="auto"/>
                                        <w:left w:val="none" w:sz="0" w:space="0" w:color="auto"/>
                                        <w:bottom w:val="none" w:sz="0" w:space="0" w:color="auto"/>
                                        <w:right w:val="none" w:sz="0" w:space="0" w:color="auto"/>
                                      </w:divBdr>
                                    </w:div>
                                  </w:divsChild>
                                </w:div>
                                <w:div w:id="2119254904">
                                  <w:marLeft w:val="0"/>
                                  <w:marRight w:val="0"/>
                                  <w:marTop w:val="0"/>
                                  <w:marBottom w:val="0"/>
                                  <w:divBdr>
                                    <w:top w:val="none" w:sz="0" w:space="0" w:color="auto"/>
                                    <w:left w:val="none" w:sz="0" w:space="0" w:color="auto"/>
                                    <w:bottom w:val="none" w:sz="0" w:space="0" w:color="auto"/>
                                    <w:right w:val="none" w:sz="0" w:space="0" w:color="auto"/>
                                  </w:divBdr>
                                  <w:divsChild>
                                    <w:div w:id="629287889">
                                      <w:marLeft w:val="0"/>
                                      <w:marRight w:val="0"/>
                                      <w:marTop w:val="0"/>
                                      <w:marBottom w:val="0"/>
                                      <w:divBdr>
                                        <w:top w:val="none" w:sz="0" w:space="0" w:color="auto"/>
                                        <w:left w:val="none" w:sz="0" w:space="0" w:color="auto"/>
                                        <w:bottom w:val="none" w:sz="0" w:space="0" w:color="auto"/>
                                        <w:right w:val="none" w:sz="0" w:space="0" w:color="auto"/>
                                      </w:divBdr>
                                    </w:div>
                                  </w:divsChild>
                                </w:div>
                                <w:div w:id="1453280282">
                                  <w:marLeft w:val="0"/>
                                  <w:marRight w:val="0"/>
                                  <w:marTop w:val="0"/>
                                  <w:marBottom w:val="0"/>
                                  <w:divBdr>
                                    <w:top w:val="none" w:sz="0" w:space="0" w:color="auto"/>
                                    <w:left w:val="none" w:sz="0" w:space="0" w:color="auto"/>
                                    <w:bottom w:val="none" w:sz="0" w:space="0" w:color="auto"/>
                                    <w:right w:val="none" w:sz="0" w:space="0" w:color="auto"/>
                                  </w:divBdr>
                                  <w:divsChild>
                                    <w:div w:id="1893806216">
                                      <w:marLeft w:val="0"/>
                                      <w:marRight w:val="0"/>
                                      <w:marTop w:val="0"/>
                                      <w:marBottom w:val="0"/>
                                      <w:divBdr>
                                        <w:top w:val="none" w:sz="0" w:space="0" w:color="auto"/>
                                        <w:left w:val="none" w:sz="0" w:space="0" w:color="auto"/>
                                        <w:bottom w:val="none" w:sz="0" w:space="0" w:color="auto"/>
                                        <w:right w:val="none" w:sz="0" w:space="0" w:color="auto"/>
                                      </w:divBdr>
                                    </w:div>
                                  </w:divsChild>
                                </w:div>
                                <w:div w:id="893782670">
                                  <w:marLeft w:val="0"/>
                                  <w:marRight w:val="0"/>
                                  <w:marTop w:val="0"/>
                                  <w:marBottom w:val="0"/>
                                  <w:divBdr>
                                    <w:top w:val="none" w:sz="0" w:space="0" w:color="auto"/>
                                    <w:left w:val="none" w:sz="0" w:space="0" w:color="auto"/>
                                    <w:bottom w:val="none" w:sz="0" w:space="0" w:color="auto"/>
                                    <w:right w:val="none" w:sz="0" w:space="0" w:color="auto"/>
                                  </w:divBdr>
                                  <w:divsChild>
                                    <w:div w:id="490291526">
                                      <w:marLeft w:val="0"/>
                                      <w:marRight w:val="0"/>
                                      <w:marTop w:val="0"/>
                                      <w:marBottom w:val="0"/>
                                      <w:divBdr>
                                        <w:top w:val="none" w:sz="0" w:space="0" w:color="auto"/>
                                        <w:left w:val="none" w:sz="0" w:space="0" w:color="auto"/>
                                        <w:bottom w:val="none" w:sz="0" w:space="0" w:color="auto"/>
                                        <w:right w:val="none" w:sz="0" w:space="0" w:color="auto"/>
                                      </w:divBdr>
                                    </w:div>
                                  </w:divsChild>
                                </w:div>
                                <w:div w:id="2324214">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704595106">
                                  <w:marLeft w:val="0"/>
                                  <w:marRight w:val="0"/>
                                  <w:marTop w:val="0"/>
                                  <w:marBottom w:val="0"/>
                                  <w:divBdr>
                                    <w:top w:val="none" w:sz="0" w:space="0" w:color="auto"/>
                                    <w:left w:val="none" w:sz="0" w:space="0" w:color="auto"/>
                                    <w:bottom w:val="none" w:sz="0" w:space="0" w:color="auto"/>
                                    <w:right w:val="none" w:sz="0" w:space="0" w:color="auto"/>
                                  </w:divBdr>
                                </w:div>
                                <w:div w:id="98720498">
                                  <w:marLeft w:val="0"/>
                                  <w:marRight w:val="0"/>
                                  <w:marTop w:val="0"/>
                                  <w:marBottom w:val="0"/>
                                  <w:divBdr>
                                    <w:top w:val="none" w:sz="0" w:space="0" w:color="auto"/>
                                    <w:left w:val="none" w:sz="0" w:space="0" w:color="auto"/>
                                    <w:bottom w:val="none" w:sz="0" w:space="0" w:color="auto"/>
                                    <w:right w:val="none" w:sz="0" w:space="0" w:color="auto"/>
                                  </w:divBdr>
                                  <w:divsChild>
                                    <w:div w:id="240679828">
                                      <w:marLeft w:val="0"/>
                                      <w:marRight w:val="0"/>
                                      <w:marTop w:val="0"/>
                                      <w:marBottom w:val="0"/>
                                      <w:divBdr>
                                        <w:top w:val="none" w:sz="0" w:space="0" w:color="auto"/>
                                        <w:left w:val="none" w:sz="0" w:space="0" w:color="auto"/>
                                        <w:bottom w:val="none" w:sz="0" w:space="0" w:color="auto"/>
                                        <w:right w:val="none" w:sz="0" w:space="0" w:color="auto"/>
                                      </w:divBdr>
                                      <w:divsChild>
                                        <w:div w:id="1684621651">
                                          <w:marLeft w:val="0"/>
                                          <w:marRight w:val="0"/>
                                          <w:marTop w:val="0"/>
                                          <w:marBottom w:val="0"/>
                                          <w:divBdr>
                                            <w:top w:val="none" w:sz="0" w:space="0" w:color="auto"/>
                                            <w:left w:val="none" w:sz="0" w:space="0" w:color="auto"/>
                                            <w:bottom w:val="none" w:sz="0" w:space="0" w:color="auto"/>
                                            <w:right w:val="none" w:sz="0" w:space="0" w:color="auto"/>
                                          </w:divBdr>
                                          <w:divsChild>
                                            <w:div w:id="15204885">
                                              <w:marLeft w:val="0"/>
                                              <w:marRight w:val="0"/>
                                              <w:marTop w:val="0"/>
                                              <w:marBottom w:val="0"/>
                                              <w:divBdr>
                                                <w:top w:val="none" w:sz="0" w:space="0" w:color="auto"/>
                                                <w:left w:val="none" w:sz="0" w:space="0" w:color="auto"/>
                                                <w:bottom w:val="none" w:sz="0" w:space="0" w:color="auto"/>
                                                <w:right w:val="none" w:sz="0" w:space="0" w:color="auto"/>
                                              </w:divBdr>
                                              <w:divsChild>
                                                <w:div w:id="1974209754">
                                                  <w:marLeft w:val="0"/>
                                                  <w:marRight w:val="0"/>
                                                  <w:marTop w:val="0"/>
                                                  <w:marBottom w:val="0"/>
                                                  <w:divBdr>
                                                    <w:top w:val="none" w:sz="0" w:space="0" w:color="auto"/>
                                                    <w:left w:val="none" w:sz="0" w:space="0" w:color="auto"/>
                                                    <w:bottom w:val="none" w:sz="0" w:space="0" w:color="auto"/>
                                                    <w:right w:val="none" w:sz="0" w:space="0" w:color="auto"/>
                                                  </w:divBdr>
                                                  <w:divsChild>
                                                    <w:div w:id="145001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21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14</Pages>
  <Words>5267</Words>
  <Characters>30026</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2022-09-14T07:36:00Z</dcterms:created>
  <dcterms:modified xsi:type="dcterms:W3CDTF">2022-09-14T07:41:00Z</dcterms:modified>
</cp:coreProperties>
</file>